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BE" w:rsidRPr="00701095" w:rsidRDefault="00EC20BE" w:rsidP="00EC20BE">
      <w:pPr>
        <w:spacing w:before="120" w:after="120" w:line="240" w:lineRule="auto"/>
        <w:jc w:val="right"/>
        <w:rPr>
          <w:rFonts w:ascii="Calibri" w:eastAsia="Calibri" w:hAnsi="Calibri" w:cs="Times New Roman"/>
          <w:b/>
          <w:bCs/>
          <w:i/>
          <w:iCs/>
          <w:spacing w:val="5"/>
        </w:rPr>
      </w:pPr>
      <w:r w:rsidRPr="00701095">
        <w:rPr>
          <w:rFonts w:ascii="Calibri" w:eastAsia="Calibri" w:hAnsi="Calibri" w:cs="Times New Roman"/>
          <w:b/>
          <w:bCs/>
          <w:i/>
          <w:iCs/>
          <w:spacing w:val="5"/>
        </w:rPr>
        <w:t>ANEXA 1 - MODIFICAREA SDL – GAL</w:t>
      </w:r>
      <w:r>
        <w:rPr>
          <w:rFonts w:ascii="Calibri" w:eastAsia="Calibri" w:hAnsi="Calibri" w:cs="Times New Roman"/>
          <w:b/>
          <w:bCs/>
          <w:i/>
          <w:iCs/>
          <w:spacing w:val="5"/>
        </w:rPr>
        <w:t xml:space="preserve"> Constanta </w:t>
      </w:r>
      <w:r w:rsidR="007C356D">
        <w:rPr>
          <w:rFonts w:ascii="Calibri" w:eastAsia="Calibri" w:hAnsi="Calibri" w:cs="Times New Roman"/>
          <w:b/>
          <w:bCs/>
          <w:i/>
          <w:iCs/>
          <w:spacing w:val="5"/>
        </w:rPr>
        <w:t>Sud</w:t>
      </w:r>
    </w:p>
    <w:p w:rsidR="00EC20BE" w:rsidRPr="00701095" w:rsidRDefault="00EC20BE" w:rsidP="00EC20BE">
      <w:pPr>
        <w:spacing w:before="120" w:after="120" w:line="240" w:lineRule="auto"/>
        <w:jc w:val="right"/>
        <w:rPr>
          <w:rFonts w:ascii="Calibri" w:eastAsia="Calibri" w:hAnsi="Calibri" w:cs="Times New Roman"/>
          <w:b/>
          <w:bCs/>
          <w:i/>
          <w:iCs/>
          <w:spacing w:val="5"/>
          <w:lang w:val="fr-BE"/>
        </w:rPr>
      </w:pPr>
      <w:r w:rsidRPr="00701095">
        <w:rPr>
          <w:rFonts w:ascii="Calibri" w:eastAsia="Calibri" w:hAnsi="Calibri" w:cs="Times New Roman"/>
          <w:b/>
          <w:bCs/>
          <w:i/>
          <w:iCs/>
          <w:spacing w:val="5"/>
        </w:rPr>
        <w:t xml:space="preserve">Data </w:t>
      </w:r>
      <w:r w:rsidR="00CA6716">
        <w:rPr>
          <w:rFonts w:ascii="Calibri" w:eastAsia="Calibri" w:hAnsi="Calibri" w:cs="Times New Roman"/>
          <w:b/>
          <w:bCs/>
          <w:i/>
          <w:iCs/>
          <w:spacing w:val="5"/>
        </w:rPr>
        <w:t>28.04.2022</w:t>
      </w:r>
    </w:p>
    <w:p w:rsidR="00EC20BE" w:rsidRPr="004A56C6" w:rsidRDefault="00EC20BE" w:rsidP="004A56C6">
      <w:pPr>
        <w:pStyle w:val="ListParagraph"/>
        <w:numPr>
          <w:ilvl w:val="0"/>
          <w:numId w:val="16"/>
        </w:numPr>
        <w:spacing w:before="120" w:after="0" w:line="240" w:lineRule="auto"/>
        <w:jc w:val="both"/>
        <w:rPr>
          <w:rFonts w:ascii="Trebuchet MS" w:eastAsia="Times New Roman" w:hAnsi="Trebuchet MS"/>
          <w:b/>
          <w:bCs/>
          <w:szCs w:val="24"/>
          <w:lang w:eastAsia="ro-RO"/>
        </w:rPr>
      </w:pPr>
      <w:r w:rsidRPr="004A56C6">
        <w:rPr>
          <w:rFonts w:ascii="Trebuchet MS" w:eastAsia="Times New Roman" w:hAnsi="Trebuchet MS"/>
          <w:b/>
          <w:bCs/>
          <w:szCs w:val="24"/>
          <w:lang w:eastAsia="ro-RO"/>
        </w:rPr>
        <w:t>TIPUL PROPUNERII DE MODIFICARE A SDL</w:t>
      </w:r>
      <w:r w:rsidRPr="00701095">
        <w:rPr>
          <w:vertAlign w:val="superscript"/>
          <w:lang w:eastAsia="ro-RO"/>
        </w:rPr>
        <w:footnoteReference w:id="1"/>
      </w:r>
    </w:p>
    <w:p w:rsidR="00EC20BE" w:rsidRPr="00701095" w:rsidRDefault="00EC20BE" w:rsidP="00EC20BE">
      <w:pPr>
        <w:spacing w:before="120" w:after="0" w:line="240" w:lineRule="auto"/>
        <w:ind w:left="284"/>
        <w:contextualSpacing/>
        <w:jc w:val="both"/>
        <w:rPr>
          <w:rFonts w:ascii="Trebuchet MS" w:eastAsia="Times New Roman" w:hAnsi="Trebuchet MS" w:cs="Times New Roman"/>
          <w:b/>
          <w:bCs/>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EC20BE" w:rsidRPr="00701095" w:rsidTr="00616009">
        <w:trPr>
          <w:trHeight w:val="326"/>
        </w:trPr>
        <w:tc>
          <w:tcPr>
            <w:tcW w:w="6946" w:type="dxa"/>
          </w:tcPr>
          <w:p w:rsidR="00EC20BE" w:rsidRDefault="00EC20BE" w:rsidP="00616009">
            <w:pPr>
              <w:spacing w:before="120"/>
              <w:contextualSpacing/>
              <w:jc w:val="both"/>
              <w:rPr>
                <w:rFonts w:ascii="Trebuchet MS" w:eastAsia="Times New Roman" w:hAnsi="Trebuchet MS" w:cs="Times New Roman"/>
                <w:b/>
                <w:bCs/>
                <w:noProof/>
                <w:szCs w:val="24"/>
                <w:lang w:eastAsia="ro-RO"/>
              </w:rPr>
            </w:pPr>
          </w:p>
          <w:p w:rsidR="00EC20BE" w:rsidRPr="00701095" w:rsidRDefault="00EC20BE" w:rsidP="00616009">
            <w:pPr>
              <w:spacing w:before="120"/>
              <w:contextualSpacing/>
              <w:jc w:val="both"/>
              <w:rPr>
                <w:rFonts w:ascii="Trebuchet MS" w:eastAsia="Times New Roman" w:hAnsi="Trebuchet MS" w:cs="Times New Roman"/>
                <w:b/>
                <w:bCs/>
                <w:noProof/>
                <w:szCs w:val="24"/>
                <w:lang w:eastAsia="ro-RO"/>
              </w:rPr>
            </w:pPr>
            <w:r w:rsidRPr="00701095">
              <w:rPr>
                <w:rFonts w:ascii="Trebuchet MS" w:eastAsia="Times New Roman" w:hAnsi="Trebuchet MS" w:cs="Times New Roman"/>
                <w:b/>
                <w:bCs/>
                <w:noProof/>
                <w:szCs w:val="24"/>
                <w:lang w:eastAsia="ro-RO"/>
              </w:rPr>
              <w:t>Tipul modificării</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Numărul modificării solicitate</w:t>
            </w:r>
            <w:r w:rsidRPr="00701095">
              <w:rPr>
                <w:rFonts w:ascii="Trebuchet MS" w:eastAsia="Times New Roman" w:hAnsi="Trebuchet MS" w:cs="Times New Roman"/>
                <w:b/>
                <w:bCs/>
                <w:szCs w:val="24"/>
                <w:vertAlign w:val="superscript"/>
                <w:lang w:eastAsia="ro-RO"/>
              </w:rPr>
              <w:footnoteReference w:id="2"/>
            </w:r>
            <w:r w:rsidRPr="00701095">
              <w:rPr>
                <w:rFonts w:ascii="Trebuchet MS" w:eastAsia="Times New Roman" w:hAnsi="Trebuchet MS" w:cs="Times New Roman"/>
                <w:b/>
                <w:bCs/>
                <w:szCs w:val="24"/>
                <w:lang w:eastAsia="ro-RO"/>
              </w:rPr>
              <w:t xml:space="preserve"> în anul curent</w:t>
            </w:r>
          </w:p>
        </w:tc>
        <w:bookmarkStart w:id="0" w:name="_GoBack"/>
        <w:bookmarkEnd w:id="0"/>
      </w:tr>
      <w:tr w:rsidR="00EC20BE" w:rsidRPr="00701095" w:rsidTr="00616009">
        <w:trPr>
          <w:trHeight w:val="406"/>
        </w:trPr>
        <w:tc>
          <w:tcPr>
            <w:tcW w:w="6946" w:type="dxa"/>
            <w:vAlign w:val="bottom"/>
          </w:tcPr>
          <w:p w:rsidR="00EC20BE" w:rsidRPr="00701095" w:rsidRDefault="00EC20BE" w:rsidP="00616009">
            <w:pPr>
              <w:spacing w:before="24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1312" behindDoc="0" locked="0" layoutInCell="1" allowOverlap="1" wp14:anchorId="35836C3F" wp14:editId="0DDC8BAD">
                      <wp:simplePos x="0" y="0"/>
                      <wp:positionH relativeFrom="column">
                        <wp:posOffset>23495</wp:posOffset>
                      </wp:positionH>
                      <wp:positionV relativeFrom="paragraph">
                        <wp:posOffset>-80010</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21CC1" id="Rectangle 7" o:spid="_x0000_s1026" style="position:absolute;margin-left:1.85pt;margin-top:-6.3pt;width:1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" fillcolor="window" strokecolor="windowText" strokeweight="1pt"/>
                  </w:pict>
                </mc:Fallback>
              </mc:AlternateContent>
            </w:r>
            <w:r w:rsidRPr="00701095">
              <w:rPr>
                <w:rFonts w:ascii="Trebuchet MS" w:eastAsia="Times New Roman" w:hAnsi="Trebuchet MS" w:cs="Times New Roman"/>
                <w:bCs/>
                <w:szCs w:val="24"/>
                <w:lang w:eastAsia="ro-RO"/>
              </w:rPr>
              <w:t>Modificare simplă  - conform pct.1</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p>
        </w:tc>
      </w:tr>
      <w:tr w:rsidR="00EC20BE" w:rsidRPr="00701095" w:rsidTr="00616009">
        <w:trPr>
          <w:trHeight w:val="406"/>
        </w:trPr>
        <w:tc>
          <w:tcPr>
            <w:tcW w:w="6946" w:type="dxa"/>
            <w:vAlign w:val="bottom"/>
          </w:tcPr>
          <w:p w:rsidR="00EC20BE" w:rsidRPr="00701095" w:rsidRDefault="00EC20BE" w:rsidP="00616009">
            <w:pPr>
              <w:spacing w:before="120"/>
              <w:contextualSpacing/>
              <w:jc w:val="center"/>
              <w:rPr>
                <w:rFonts w:ascii="Trebuchet MS" w:eastAsia="Times New Roman" w:hAnsi="Trebuchet MS" w:cs="Times New Roman"/>
                <w:b/>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59264" behindDoc="0" locked="0" layoutInCell="1" allowOverlap="1" wp14:anchorId="60E716B4" wp14:editId="1C5EF3B3">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1A850" id="Rectangle 4" o:spid="_x0000_s1026" style="position:absolute;margin-left:2.5pt;margin-top:-5.65pt;width:15.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" fillcolor="red" strokecolor="windowText" strokeweight="1pt"/>
                  </w:pict>
                </mc:Fallback>
              </mc:AlternateContent>
            </w:r>
            <w:r w:rsidRPr="00701095">
              <w:rPr>
                <w:rFonts w:ascii="Trebuchet MS" w:eastAsia="Times New Roman" w:hAnsi="Trebuchet MS" w:cs="Times New Roman"/>
                <w:bCs/>
                <w:szCs w:val="24"/>
                <w:lang w:eastAsia="ro-RO"/>
              </w:rPr>
              <w:t>Modificare complexă - conform pct.2</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1</w:t>
            </w:r>
            <w:r w:rsidR="0015523E">
              <w:rPr>
                <w:rFonts w:ascii="Trebuchet MS" w:eastAsia="Times New Roman" w:hAnsi="Trebuchet MS" w:cs="Times New Roman"/>
                <w:b/>
                <w:bCs/>
                <w:szCs w:val="24"/>
                <w:lang w:eastAsia="ro-RO"/>
              </w:rPr>
              <w:t>/2022</w:t>
            </w:r>
          </w:p>
        </w:tc>
      </w:tr>
      <w:tr w:rsidR="00EC20BE" w:rsidRPr="00701095" w:rsidTr="00616009">
        <w:trPr>
          <w:trHeight w:val="406"/>
        </w:trPr>
        <w:tc>
          <w:tcPr>
            <w:tcW w:w="6946" w:type="dxa"/>
            <w:vAlign w:val="bottom"/>
          </w:tcPr>
          <w:p w:rsidR="00EC20BE" w:rsidRPr="00701095" w:rsidRDefault="00EC20BE" w:rsidP="00616009">
            <w:pPr>
              <w:spacing w:before="12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0288" behindDoc="0" locked="0" layoutInCell="1" allowOverlap="1" wp14:anchorId="01B7DA9F" wp14:editId="054AA8E8">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B220D" id="Rectangle 6" o:spid="_x0000_s1026" style="position:absolute;margin-left:1.75pt;margin-top:-4.25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" filled="f" strokecolor="windowText" strokeweight="1pt"/>
                  </w:pict>
                </mc:Fallback>
              </mc:AlternateContent>
            </w:r>
            <w:r w:rsidRPr="00701095">
              <w:rPr>
                <w:rFonts w:ascii="Trebuchet MS" w:eastAsia="Times New Roman" w:hAnsi="Trebuchet MS" w:cs="Times New Roman"/>
                <w:bCs/>
                <w:szCs w:val="24"/>
                <w:lang w:eastAsia="ro-RO"/>
              </w:rPr>
              <w:t>Modificare legislativă și/sau administrativă - conform pct.3</w:t>
            </w:r>
          </w:p>
        </w:tc>
        <w:tc>
          <w:tcPr>
            <w:tcW w:w="2268" w:type="dxa"/>
          </w:tcPr>
          <w:p w:rsidR="00EC20BE" w:rsidRPr="00701095" w:rsidRDefault="00EC20BE" w:rsidP="00616009">
            <w:pPr>
              <w:spacing w:before="120"/>
              <w:contextualSpacing/>
              <w:jc w:val="both"/>
              <w:rPr>
                <w:rFonts w:ascii="Trebuchet MS" w:eastAsia="Times New Roman" w:hAnsi="Trebuchet MS" w:cs="Times New Roman"/>
                <w:b/>
                <w:bCs/>
                <w:szCs w:val="24"/>
                <w:lang w:eastAsia="ro-RO"/>
              </w:rPr>
            </w:pPr>
          </w:p>
        </w:tc>
      </w:tr>
    </w:tbl>
    <w:p w:rsidR="00EC20BE" w:rsidRPr="00701095" w:rsidRDefault="00EC20BE" w:rsidP="00EC20BE">
      <w:pPr>
        <w:spacing w:after="0"/>
        <w:jc w:val="both"/>
        <w:rPr>
          <w:rFonts w:ascii="Trebuchet MS" w:eastAsia="Calibri" w:hAnsi="Trebuchet MS" w:cs="Times New Roman"/>
          <w:szCs w:val="24"/>
          <w:lang w:val="fr-BE"/>
        </w:rPr>
      </w:pPr>
    </w:p>
    <w:p w:rsidR="00EC20BE" w:rsidRDefault="00EC20BE" w:rsidP="00EC20BE">
      <w:pPr>
        <w:rPr>
          <w:rFonts w:ascii="Trebuchet MS" w:eastAsia="Times New Roman" w:hAnsi="Trebuchet MS" w:cs="Times New Roman"/>
          <w:b/>
          <w:bCs/>
          <w:szCs w:val="24"/>
          <w:lang w:eastAsia="ro-RO"/>
        </w:rPr>
      </w:pPr>
    </w:p>
    <w:p w:rsidR="00EC20BE" w:rsidRPr="00701095" w:rsidRDefault="00EC20BE" w:rsidP="00EC20BE">
      <w:pPr>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II.  DESCRIEREA MODIFICĂRILOR SOLICITATE</w:t>
      </w:r>
      <w:r w:rsidRPr="00701095">
        <w:rPr>
          <w:rFonts w:ascii="Trebuchet MS" w:eastAsia="Times New Roman" w:hAnsi="Trebuchet MS" w:cs="Times New Roman"/>
          <w:b/>
          <w:bCs/>
          <w:szCs w:val="24"/>
          <w:vertAlign w:val="superscript"/>
          <w:lang w:eastAsia="ro-RO"/>
        </w:rPr>
        <w:footnoteReference w:id="3"/>
      </w:r>
    </w:p>
    <w:p w:rsidR="0015523E" w:rsidRDefault="0015523E" w:rsidP="00592604">
      <w:pPr>
        <w:pStyle w:val="ListParagraph"/>
        <w:numPr>
          <w:ilvl w:val="0"/>
          <w:numId w:val="2"/>
        </w:numPr>
        <w:rPr>
          <w:rFonts w:ascii="Trebuchet MS" w:eastAsia="Times New Roman" w:hAnsi="Trebuchet MS"/>
          <w:b/>
          <w:bCs/>
          <w:szCs w:val="24"/>
          <w:lang w:val="en-US" w:eastAsia="ro-RO"/>
        </w:rPr>
      </w:pPr>
      <w:r w:rsidRPr="0015523E">
        <w:rPr>
          <w:rFonts w:ascii="Trebuchet MS" w:eastAsia="Times New Roman" w:hAnsi="Trebuchet MS"/>
          <w:b/>
          <w:bCs/>
          <w:szCs w:val="24"/>
          <w:lang w:val="en-US" w:eastAsia="ro-RO"/>
        </w:rPr>
        <w:t xml:space="preserve">DENUMIREA MODIFICĂRII: </w:t>
      </w:r>
      <w:r w:rsidR="00592604" w:rsidRPr="00592604">
        <w:rPr>
          <w:rFonts w:ascii="Trebuchet MS" w:eastAsia="Times New Roman" w:hAnsi="Trebuchet MS"/>
          <w:b/>
          <w:bCs/>
          <w:szCs w:val="24"/>
          <w:lang w:val="en-US" w:eastAsia="ro-RO"/>
        </w:rPr>
        <w:t xml:space="preserve">Modificări ale Cap. X – Planul de finanțare a strategiei, conform pct. 2, litera c </w:t>
      </w:r>
      <w:r w:rsidR="00D819DC">
        <w:rPr>
          <w:rFonts w:ascii="Trebuchet MS" w:eastAsia="Times New Roman" w:hAnsi="Trebuchet MS"/>
          <w:b/>
          <w:bCs/>
          <w:szCs w:val="24"/>
          <w:lang w:val="en-US" w:eastAsia="ro-RO"/>
        </w:rPr>
        <w:t>si Anexa 4 – Planul de finantare , conform pct. 2, litera c</w:t>
      </w:r>
    </w:p>
    <w:p w:rsidR="0015523E" w:rsidRPr="0015523E" w:rsidRDefault="0015523E" w:rsidP="0015523E">
      <w:pPr>
        <w:pStyle w:val="ListParagraph"/>
        <w:ind w:left="360"/>
        <w:rPr>
          <w:rFonts w:ascii="Trebuchet MS" w:eastAsia="Times New Roman" w:hAnsi="Trebuchet MS"/>
          <w:b/>
          <w:bCs/>
          <w:szCs w:val="24"/>
          <w:lang w:val="en-US" w:eastAsia="ro-RO"/>
        </w:rPr>
      </w:pPr>
    </w:p>
    <w:p w:rsidR="00EC20BE" w:rsidRPr="0015523E" w:rsidRDefault="0015523E" w:rsidP="0015523E">
      <w:pPr>
        <w:pStyle w:val="ListParagraph"/>
        <w:keepNext/>
        <w:numPr>
          <w:ilvl w:val="0"/>
          <w:numId w:val="10"/>
        </w:numPr>
        <w:spacing w:before="240" w:after="240" w:line="240" w:lineRule="auto"/>
        <w:jc w:val="both"/>
        <w:outlineLvl w:val="4"/>
        <w:rPr>
          <w:rFonts w:ascii="Trebuchet MS" w:eastAsia="Times New Roman" w:hAnsi="Trebuchet MS"/>
          <w:noProof/>
          <w:color w:val="000000"/>
          <w:szCs w:val="24"/>
          <w:u w:val="single"/>
          <w:lang w:val="fr-BE"/>
        </w:rPr>
      </w:pPr>
      <w:r>
        <w:rPr>
          <w:rFonts w:ascii="Trebuchet MS" w:eastAsia="Times New Roman" w:hAnsi="Trebuchet MS"/>
          <w:noProof/>
          <w:color w:val="000000"/>
          <w:szCs w:val="24"/>
          <w:u w:val="single"/>
          <w:lang w:val="fr-BE"/>
        </w:rPr>
        <w:t xml:space="preserve"> </w:t>
      </w:r>
      <w:r w:rsidR="00EC20BE" w:rsidRPr="0015523E">
        <w:rPr>
          <w:rFonts w:ascii="Trebuchet MS" w:eastAsia="Times New Roman" w:hAnsi="Trebuchet MS"/>
          <w:noProof/>
          <w:color w:val="000000"/>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192C75" w:rsidRPr="00192C75" w:rsidTr="00616009">
        <w:trPr>
          <w:trHeight w:val="293"/>
        </w:trPr>
        <w:tc>
          <w:tcPr>
            <w:tcW w:w="5000" w:type="pct"/>
            <w:shd w:val="clear" w:color="auto" w:fill="auto"/>
          </w:tcPr>
          <w:p w:rsidR="00592604" w:rsidRDefault="00592604" w:rsidP="00B96C2B">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 xml:space="preserve">Conform Ghidului de implementare a SDL, indicatorii de monitorizare </w:t>
            </w:r>
            <w:r w:rsidR="00587212">
              <w:rPr>
                <w:rFonts w:ascii="Trebuchet MS" w:eastAsia="Times New Roman" w:hAnsi="Trebuchet MS" w:cs="Times New Roman"/>
                <w:szCs w:val="24"/>
                <w:lang w:val="it-CH"/>
              </w:rPr>
              <w:t xml:space="preserve">reprezinta un target asumat la momentul elaborarii SDL, prin urmare acestia nu pot fi modificati prin eliminare sau diminuare la nivel global al GAL-urilor si Autoritatea de Management, care </w:t>
            </w:r>
            <w:r w:rsidR="00C871B5">
              <w:rPr>
                <w:rFonts w:ascii="Trebuchet MS" w:eastAsia="Times New Roman" w:hAnsi="Trebuchet MS" w:cs="Times New Roman"/>
                <w:szCs w:val="24"/>
                <w:lang w:val="it-CH"/>
              </w:rPr>
              <w:t xml:space="preserve">indica eficacitatea masurilor, a interventiilor si a obiectivelor stabilite, fiind monitorizati in scopul </w:t>
            </w:r>
            <w:r w:rsidR="00005B91">
              <w:rPr>
                <w:rFonts w:ascii="Trebuchet MS" w:eastAsia="Times New Roman" w:hAnsi="Trebuchet MS" w:cs="Times New Roman"/>
                <w:szCs w:val="24"/>
                <w:lang w:val="it-CH"/>
              </w:rPr>
              <w:t xml:space="preserve">evaluarii progresului inregistrat si nu </w:t>
            </w:r>
            <w:r w:rsidR="004A56C6">
              <w:rPr>
                <w:rFonts w:ascii="Trebuchet MS" w:eastAsia="Times New Roman" w:hAnsi="Trebuchet MS" w:cs="Times New Roman"/>
                <w:szCs w:val="24"/>
                <w:lang w:val="it-CH"/>
              </w:rPr>
              <w:t>in scopul penalizarii.</w:t>
            </w:r>
          </w:p>
          <w:p w:rsidR="004A56C6" w:rsidRDefault="004A56C6" w:rsidP="00B96C2B">
            <w:pPr>
              <w:spacing w:after="0" w:line="240" w:lineRule="auto"/>
              <w:jc w:val="both"/>
              <w:rPr>
                <w:rFonts w:ascii="Trebuchet MS" w:eastAsia="Times New Roman" w:hAnsi="Trebuchet MS" w:cs="Times New Roman"/>
                <w:szCs w:val="24"/>
                <w:lang w:val="it-CH"/>
              </w:rPr>
            </w:pPr>
            <w:r w:rsidRPr="004A56C6">
              <w:rPr>
                <w:rFonts w:ascii="Trebuchet MS" w:eastAsia="Times New Roman" w:hAnsi="Trebuchet MS" w:cs="Times New Roman"/>
                <w:szCs w:val="24"/>
                <w:lang w:val="it-CH"/>
              </w:rPr>
              <w:t>Întrucât s-a constatat un interes scăzut al potențialilor beneficiari locali pentru măsura M1/5D, acest lucru a condus la diminuarea bugetului aferent acestei măsuri la suma de 5.000 euro, ce reprezintă ajutorul minim nerambursabil, conform fișei măsurii.  Prin urmare, acesta este motivul pentru care nu s-a procedat la eliminarea cu totul a măsurii M1/5D, ci la diminuarea bugetului, astfel încât să aibă un impact cât mai mic asupra indicatorilor de rezultat.</w:t>
            </w:r>
          </w:p>
          <w:p w:rsidR="001A0EDA" w:rsidRDefault="0015523E" w:rsidP="00B96C2B">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In Strategia de Dezvoltare Locala pe masura M1/5D “</w:t>
            </w:r>
            <w:r w:rsidRPr="0015523E">
              <w:rPr>
                <w:rFonts w:ascii="Trebuchet MS" w:eastAsia="Times New Roman" w:hAnsi="Trebuchet MS" w:cs="Times New Roman"/>
                <w:szCs w:val="24"/>
                <w:lang w:val="it-CH"/>
              </w:rPr>
              <w:t>Infiintare si modernizare exploatatii agricole – sector zootehnic</w:t>
            </w:r>
            <w:r>
              <w:rPr>
                <w:rFonts w:ascii="Trebuchet MS" w:eastAsia="Times New Roman" w:hAnsi="Trebuchet MS" w:cs="Times New Roman"/>
                <w:szCs w:val="24"/>
                <w:lang w:val="it-CH"/>
              </w:rPr>
              <w:t>” a fost aprobata suma de 105.064,79 euro</w:t>
            </w:r>
            <w:r w:rsidR="004A56C6">
              <w:rPr>
                <w:rFonts w:ascii="Trebuchet MS" w:eastAsia="Times New Roman" w:hAnsi="Trebuchet MS" w:cs="Times New Roman"/>
                <w:szCs w:val="24"/>
                <w:lang w:val="it-CH"/>
              </w:rPr>
              <w:t>.</w:t>
            </w:r>
            <w:r w:rsidR="00787128">
              <w:rPr>
                <w:rFonts w:ascii="Trebuchet MS" w:eastAsia="Times New Roman" w:hAnsi="Trebuchet MS" w:cs="Times New Roman"/>
                <w:szCs w:val="24"/>
                <w:lang w:val="it-CH"/>
              </w:rPr>
              <w:t xml:space="preserve"> </w:t>
            </w:r>
            <w:r w:rsidR="00B96C2B">
              <w:rPr>
                <w:rFonts w:ascii="Trebuchet MS" w:eastAsia="Times New Roman" w:hAnsi="Trebuchet MS" w:cs="Times New Roman"/>
                <w:szCs w:val="24"/>
                <w:lang w:val="it-CH"/>
              </w:rPr>
              <w:t>Deoarece suma nu a fost utilizata</w:t>
            </w:r>
            <w:r w:rsidR="00787128">
              <w:rPr>
                <w:rFonts w:ascii="Trebuchet MS" w:eastAsia="Times New Roman" w:hAnsi="Trebuchet MS" w:cs="Times New Roman"/>
                <w:szCs w:val="24"/>
                <w:lang w:val="it-CH"/>
              </w:rPr>
              <w:t xml:space="preserve"> </w:t>
            </w:r>
            <w:r w:rsidR="00B96C2B">
              <w:rPr>
                <w:rFonts w:ascii="Trebuchet MS" w:eastAsia="Times New Roman" w:hAnsi="Trebuchet MS" w:cs="Times New Roman"/>
                <w:szCs w:val="24"/>
                <w:lang w:val="it-CH"/>
              </w:rPr>
              <w:t>, se va proceda la redistribuirea acesteia catre submasura 19.2 masura  M4/6</w:t>
            </w:r>
            <w:r w:rsidR="00CA7A0D">
              <w:rPr>
                <w:rFonts w:ascii="Trebuchet MS" w:eastAsia="Times New Roman" w:hAnsi="Trebuchet MS" w:cs="Times New Roman"/>
                <w:szCs w:val="24"/>
                <w:lang w:val="it-CH"/>
              </w:rPr>
              <w:t>A</w:t>
            </w:r>
            <w:r w:rsidR="00B96C2B">
              <w:rPr>
                <w:rFonts w:ascii="Trebuchet MS" w:eastAsia="Times New Roman" w:hAnsi="Trebuchet MS" w:cs="Times New Roman"/>
                <w:szCs w:val="24"/>
                <w:lang w:val="it-CH"/>
              </w:rPr>
              <w:t xml:space="preserve">”Investitii in afaceri non-agricole” </w:t>
            </w:r>
            <w:r w:rsidR="00B96C2B" w:rsidRPr="00B96C2B">
              <w:rPr>
                <w:rFonts w:ascii="Trebuchet MS" w:eastAsia="Times New Roman" w:hAnsi="Trebuchet MS" w:cs="Times New Roman"/>
                <w:szCs w:val="24"/>
                <w:lang w:val="it-CH"/>
              </w:rPr>
              <w:t>Această modificare va asigura o rată de absorbție mai mare a fondurilor disponibile, ajutând astfel la atingerea indicatorilor de rezultat pe care Asociația Grup de Acțiune Locală Constanta Sud îi are de atins.</w:t>
            </w:r>
            <w:r w:rsidR="00B96C2B">
              <w:rPr>
                <w:rFonts w:ascii="Trebuchet MS" w:eastAsia="Times New Roman" w:hAnsi="Trebuchet MS" w:cs="Times New Roman"/>
                <w:szCs w:val="24"/>
                <w:lang w:val="it-CH"/>
              </w:rPr>
              <w:t xml:space="preserve"> </w:t>
            </w:r>
          </w:p>
          <w:p w:rsidR="00B96C2B" w:rsidRDefault="00B96C2B" w:rsidP="00B96C2B">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 xml:space="preserve">Distribuirea sumei se va face astfel: </w:t>
            </w:r>
          </w:p>
          <w:p w:rsidR="00B96C2B" w:rsidRDefault="004A56C6" w:rsidP="00B96C2B">
            <w:pPr>
              <w:pStyle w:val="ListParagraph"/>
              <w:numPr>
                <w:ilvl w:val="0"/>
                <w:numId w:val="12"/>
              </w:num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t xml:space="preserve">M4/6A va fi suplimentata cu 100.000 euro, suma provenita din M1/5D (suma totala a masurii M4/6A devenind </w:t>
            </w:r>
            <w:r w:rsidR="00F078AB">
              <w:rPr>
                <w:rFonts w:ascii="Trebuchet MS" w:eastAsia="Times New Roman" w:hAnsi="Trebuchet MS"/>
                <w:szCs w:val="24"/>
                <w:lang w:val="it-CH"/>
              </w:rPr>
              <w:t>430.762,62</w:t>
            </w:r>
            <w:r>
              <w:rPr>
                <w:rFonts w:ascii="Trebuchet MS" w:eastAsia="Times New Roman" w:hAnsi="Trebuchet MS"/>
                <w:szCs w:val="24"/>
                <w:lang w:val="it-CH"/>
              </w:rPr>
              <w:t xml:space="preserve"> euro)</w:t>
            </w:r>
          </w:p>
          <w:p w:rsidR="00003831" w:rsidRDefault="004A56C6" w:rsidP="00B96C2B">
            <w:pPr>
              <w:pStyle w:val="ListParagraph"/>
              <w:numPr>
                <w:ilvl w:val="0"/>
                <w:numId w:val="12"/>
              </w:num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t xml:space="preserve">M1/5D va fi diminuata cu 100.000 euro, suma ce va fi redistribuita catre M4/6A (suma totala a masurii devenind </w:t>
            </w:r>
            <w:r>
              <w:rPr>
                <w:rFonts w:ascii="Trebuchet MS" w:eastAsia="Times New Roman" w:hAnsi="Trebuchet MS"/>
                <w:szCs w:val="24"/>
                <w:lang w:val="it-CH"/>
              </w:rPr>
              <w:t>5.064,7</w:t>
            </w:r>
            <w:r w:rsidR="00CA6716">
              <w:rPr>
                <w:rFonts w:ascii="Trebuchet MS" w:eastAsia="Times New Roman" w:hAnsi="Trebuchet MS"/>
                <w:szCs w:val="24"/>
                <w:lang w:val="it-CH"/>
              </w:rPr>
              <w:t>8</w:t>
            </w:r>
            <w:r>
              <w:rPr>
                <w:rFonts w:ascii="Trebuchet MS" w:eastAsia="Times New Roman" w:hAnsi="Trebuchet MS"/>
                <w:szCs w:val="24"/>
                <w:lang w:val="it-CH"/>
              </w:rPr>
              <w:t xml:space="preserve"> </w:t>
            </w:r>
            <w:r>
              <w:rPr>
                <w:rFonts w:ascii="Trebuchet MS" w:eastAsia="Times New Roman" w:hAnsi="Trebuchet MS"/>
                <w:szCs w:val="24"/>
                <w:lang w:val="it-CH"/>
              </w:rPr>
              <w:t>euro)</w:t>
            </w:r>
          </w:p>
          <w:p w:rsidR="00CA7A0D" w:rsidRDefault="00CA7A0D" w:rsidP="00CA7A0D">
            <w:pPr>
              <w:pStyle w:val="ListParagraph"/>
              <w:spacing w:after="0" w:line="240" w:lineRule="auto"/>
              <w:ind w:left="1440"/>
              <w:jc w:val="both"/>
              <w:rPr>
                <w:rFonts w:ascii="Trebuchet MS" w:eastAsia="Times New Roman" w:hAnsi="Trebuchet MS"/>
                <w:szCs w:val="24"/>
                <w:lang w:val="it-CH"/>
              </w:rPr>
            </w:pPr>
          </w:p>
          <w:p w:rsidR="00003831" w:rsidRDefault="00003831" w:rsidP="00003831">
            <w:p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t xml:space="preserve">Necesitatea </w:t>
            </w:r>
            <w:r w:rsidR="00CA7A0D">
              <w:rPr>
                <w:rFonts w:ascii="Trebuchet MS" w:eastAsia="Times New Roman" w:hAnsi="Trebuchet MS"/>
                <w:szCs w:val="24"/>
                <w:lang w:val="it-CH"/>
              </w:rPr>
              <w:t xml:space="preserve">redistribuirii </w:t>
            </w:r>
            <w:r>
              <w:rPr>
                <w:rFonts w:ascii="Trebuchet MS" w:eastAsia="Times New Roman" w:hAnsi="Trebuchet MS"/>
                <w:szCs w:val="24"/>
                <w:lang w:val="it-CH"/>
              </w:rPr>
              <w:t xml:space="preserve"> sumei de 100.000 euro de pe masura M1/5D pe masura M4/6A survine ca urmare a interesului fermierilor</w:t>
            </w:r>
            <w:r w:rsidR="00CA7A0D">
              <w:rPr>
                <w:rFonts w:ascii="Trebuchet MS" w:eastAsia="Times New Roman" w:hAnsi="Trebuchet MS"/>
                <w:szCs w:val="24"/>
                <w:lang w:val="it-CH"/>
              </w:rPr>
              <w:t xml:space="preserve"> aratat </w:t>
            </w:r>
            <w:r w:rsidR="00CA7A0D" w:rsidRPr="00CA7A0D">
              <w:rPr>
                <w:rFonts w:ascii="Trebuchet MS" w:eastAsia="Times New Roman" w:hAnsi="Trebuchet MS"/>
                <w:szCs w:val="24"/>
                <w:lang w:val="it-CH"/>
              </w:rPr>
              <w:t>atât în perioada anterioară în care au fost depuse mai multe proiecte decât sumele aferente măsurii, cât și în prezent</w:t>
            </w:r>
            <w:r w:rsidR="00CA7A0D">
              <w:rPr>
                <w:rFonts w:ascii="Trebuchet MS" w:eastAsia="Times New Roman" w:hAnsi="Trebuchet MS"/>
                <w:szCs w:val="24"/>
                <w:lang w:val="it-CH"/>
              </w:rPr>
              <w:t xml:space="preserve">. In momentul de fata  in cadrul masurii M4/6A bugetul </w:t>
            </w:r>
            <w:r w:rsidR="00F078AB">
              <w:rPr>
                <w:rFonts w:ascii="Trebuchet MS" w:eastAsia="Times New Roman" w:hAnsi="Trebuchet MS"/>
                <w:szCs w:val="24"/>
                <w:lang w:val="it-CH"/>
              </w:rPr>
              <w:t xml:space="preserve">ramas </w:t>
            </w:r>
            <w:r w:rsidR="00CA7A0D">
              <w:rPr>
                <w:rFonts w:ascii="Trebuchet MS" w:eastAsia="Times New Roman" w:hAnsi="Trebuchet MS"/>
                <w:szCs w:val="24"/>
                <w:lang w:val="it-CH"/>
              </w:rPr>
              <w:t>este de 120.643,71 euro ( 116.757,60 euro provin din bonusarea suplimentara a gal-urilor si 3.886,11 euro reprezinta diferenta ramasa in urma selectarii proiectelor).</w:t>
            </w:r>
          </w:p>
          <w:p w:rsidR="00CA7A0D" w:rsidRDefault="00CA7A0D" w:rsidP="00003831">
            <w:p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lastRenderedPageBreak/>
              <w:t xml:space="preserve">Asociatia Grup de Actiune Locala Constanta Sud intentioneaza sa lanseze sesiunea de depunere proiecte aferenta masurii M4/6A dupa aprobarea modificarii de SDL. </w:t>
            </w:r>
          </w:p>
          <w:p w:rsidR="000C3FBF" w:rsidRDefault="000C3FBF" w:rsidP="00003831">
            <w:pPr>
              <w:spacing w:after="0" w:line="240" w:lineRule="auto"/>
              <w:jc w:val="both"/>
              <w:rPr>
                <w:rFonts w:ascii="Trebuchet MS" w:eastAsia="Times New Roman" w:hAnsi="Trebuchet MS"/>
                <w:szCs w:val="24"/>
                <w:lang w:val="it-CH"/>
              </w:rPr>
            </w:pPr>
          </w:p>
          <w:p w:rsidR="000C3FBF" w:rsidRPr="00003831" w:rsidRDefault="000C3FBF" w:rsidP="00003831">
            <w:pPr>
              <w:spacing w:after="0" w:line="240" w:lineRule="auto"/>
              <w:jc w:val="both"/>
              <w:rPr>
                <w:rFonts w:ascii="Trebuchet MS" w:eastAsia="Times New Roman" w:hAnsi="Trebuchet MS"/>
                <w:szCs w:val="24"/>
                <w:lang w:val="it-CH"/>
              </w:rPr>
            </w:pPr>
            <w:r w:rsidRPr="000C3FBF">
              <w:rPr>
                <w:rFonts w:ascii="Trebuchet MS" w:eastAsia="Times New Roman" w:hAnsi="Trebuchet MS"/>
                <w:szCs w:val="24"/>
                <w:lang w:val="it-CH"/>
              </w:rPr>
              <w:t>Aceste modificări sunt în raport cu caracteristicile teritoriului acoperit de SDL.</w:t>
            </w:r>
          </w:p>
          <w:p w:rsidR="00B96C2B" w:rsidRPr="00D52673" w:rsidRDefault="00B96C2B" w:rsidP="00B96C2B">
            <w:pPr>
              <w:spacing w:after="0" w:line="240" w:lineRule="auto"/>
              <w:jc w:val="both"/>
              <w:rPr>
                <w:rFonts w:ascii="Trebuchet MS" w:eastAsia="Times New Roman" w:hAnsi="Trebuchet MS"/>
                <w:color w:val="FF0000"/>
                <w:szCs w:val="24"/>
                <w:lang w:bidi="lo-LA"/>
              </w:rPr>
            </w:pPr>
          </w:p>
        </w:tc>
      </w:tr>
    </w:tbl>
    <w:p w:rsidR="00EC20BE" w:rsidRPr="00701095" w:rsidRDefault="00EC20BE"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lastRenderedPageBreak/>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D52673" w:rsidRPr="00D52673" w:rsidTr="00616009">
        <w:tc>
          <w:tcPr>
            <w:tcW w:w="5000" w:type="pct"/>
            <w:shd w:val="clear" w:color="auto" w:fill="auto"/>
          </w:tcPr>
          <w:p w:rsidR="000C3FBF" w:rsidRPr="000C3FBF" w:rsidRDefault="000C3FBF" w:rsidP="000C3FBF">
            <w:pPr>
              <w:spacing w:after="240" w:line="240" w:lineRule="auto"/>
              <w:jc w:val="both"/>
              <w:rPr>
                <w:rFonts w:ascii="Trebuchet MS" w:eastAsia="Times New Roman" w:hAnsi="Trebuchet MS"/>
                <w:noProof/>
                <w:szCs w:val="24"/>
              </w:rPr>
            </w:pPr>
            <w:r w:rsidRPr="000C3FBF">
              <w:rPr>
                <w:rFonts w:ascii="Trebuchet MS" w:eastAsia="Times New Roman" w:hAnsi="Trebuchet MS"/>
                <w:noProof/>
                <w:szCs w:val="24"/>
              </w:rPr>
              <w:t xml:space="preserve">Având în vedere </w:t>
            </w:r>
            <w:r>
              <w:rPr>
                <w:rFonts w:ascii="Trebuchet MS" w:eastAsia="Times New Roman" w:hAnsi="Trebuchet MS"/>
                <w:noProof/>
                <w:szCs w:val="24"/>
              </w:rPr>
              <w:t>realocarea financiara prezentata</w:t>
            </w:r>
            <w:r w:rsidRPr="000C3FBF">
              <w:rPr>
                <w:rFonts w:ascii="Trebuchet MS" w:eastAsia="Times New Roman" w:hAnsi="Trebuchet MS"/>
                <w:noProof/>
                <w:szCs w:val="24"/>
              </w:rPr>
              <w:t xml:space="preserve"> la punctul a), au intervenit următoarele modificări în cadrul Capitolului X – Planul de finanțare al strategiei – Anexa 4:</w:t>
            </w:r>
          </w:p>
          <w:p w:rsidR="00257A07" w:rsidRDefault="000C3FBF" w:rsidP="000C3FBF">
            <w:pPr>
              <w:pStyle w:val="ListParagraph"/>
              <w:numPr>
                <w:ilvl w:val="0"/>
                <w:numId w:val="17"/>
              </w:numPr>
              <w:spacing w:after="240" w:line="240" w:lineRule="auto"/>
              <w:jc w:val="both"/>
              <w:rPr>
                <w:rFonts w:ascii="Trebuchet MS" w:eastAsia="Times New Roman" w:hAnsi="Trebuchet MS"/>
                <w:b/>
                <w:noProof/>
                <w:szCs w:val="24"/>
              </w:rPr>
            </w:pPr>
            <w:r w:rsidRPr="000C3FBF">
              <w:rPr>
                <w:rFonts w:ascii="Trebuchet MS" w:eastAsia="Times New Roman" w:hAnsi="Trebuchet MS"/>
                <w:b/>
                <w:noProof/>
                <w:szCs w:val="24"/>
              </w:rPr>
              <w:t>Capitolul 10 – Planul de finanțare al strategiei – Anexa 4:</w:t>
            </w:r>
          </w:p>
          <w:p w:rsidR="000C3FBF" w:rsidRDefault="000C3FBF" w:rsidP="000C3FBF">
            <w:pPr>
              <w:pStyle w:val="ListParagraph"/>
              <w:spacing w:after="240" w:line="240" w:lineRule="auto"/>
              <w:ind w:left="1440"/>
              <w:jc w:val="both"/>
              <w:rPr>
                <w:rFonts w:ascii="Trebuchet MS" w:eastAsia="Times New Roman" w:hAnsi="Trebuchet MS"/>
                <w:b/>
                <w:noProof/>
                <w:szCs w:val="24"/>
              </w:rPr>
            </w:pPr>
          </w:p>
          <w:p w:rsidR="00421B9E" w:rsidRDefault="00421B9E" w:rsidP="00421B9E">
            <w:pPr>
              <w:pStyle w:val="Default"/>
              <w:tabs>
                <w:tab w:val="left" w:pos="851"/>
                <w:tab w:val="left" w:pos="1134"/>
              </w:tabs>
              <w:spacing w:line="276" w:lineRule="auto"/>
              <w:ind w:left="652"/>
              <w:jc w:val="both"/>
              <w:rPr>
                <w:bCs/>
                <w:sz w:val="22"/>
                <w:szCs w:val="22"/>
              </w:rPr>
            </w:pPr>
            <w:r w:rsidRPr="00C32065">
              <w:rPr>
                <w:b/>
                <w:bCs/>
                <w:sz w:val="22"/>
                <w:szCs w:val="22"/>
              </w:rPr>
              <w:t>P5 -</w:t>
            </w:r>
            <w:r w:rsidRPr="00C32065">
              <w:rPr>
                <w:bCs/>
                <w:sz w:val="22"/>
                <w:szCs w:val="22"/>
              </w:rPr>
              <w:t xml:space="preserve">Promovarea utilizării eficiente a resurselor și sprijinirea tranziției către o economie cu emisii reduse de carbon și reziliență la schimbările climatice în sectoarele agricol, alimentar și silvic, cuprinde o singură măsura pentru care s-a alocat un fond de </w:t>
            </w:r>
            <w:r w:rsidR="006359C3">
              <w:rPr>
                <w:bCs/>
                <w:sz w:val="22"/>
                <w:szCs w:val="22"/>
              </w:rPr>
              <w:t xml:space="preserve"> </w:t>
            </w:r>
            <w:r w:rsidR="001F53DD">
              <w:rPr>
                <w:bCs/>
                <w:sz w:val="22"/>
                <w:szCs w:val="22"/>
              </w:rPr>
              <w:t xml:space="preserve"> </w:t>
            </w:r>
            <w:del w:id="1" w:author="Ioana" w:date="2022-04-28T14:34:00Z">
              <w:r w:rsidR="00CA6716" w:rsidDel="00CA6716">
                <w:rPr>
                  <w:bCs/>
                  <w:sz w:val="22"/>
                  <w:szCs w:val="22"/>
                </w:rPr>
                <w:delText>70.000</w:delText>
              </w:r>
            </w:del>
            <w:r w:rsidR="00CA6716">
              <w:rPr>
                <w:bCs/>
                <w:sz w:val="22"/>
                <w:szCs w:val="22"/>
              </w:rPr>
              <w:t xml:space="preserve"> </w:t>
            </w:r>
            <w:ins w:id="2" w:author="Ioana" w:date="2022-04-28T14:34:00Z">
              <w:r w:rsidR="00CA6716">
                <w:rPr>
                  <w:bCs/>
                  <w:sz w:val="22"/>
                  <w:szCs w:val="22"/>
                </w:rPr>
                <w:t xml:space="preserve">5.064,78 </w:t>
              </w:r>
            </w:ins>
            <w:r w:rsidRPr="00C32065">
              <w:rPr>
                <w:bCs/>
                <w:sz w:val="22"/>
                <w:szCs w:val="22"/>
              </w:rPr>
              <w:t xml:space="preserve">euro, ce reprezintă </w:t>
            </w:r>
            <w:r>
              <w:rPr>
                <w:bCs/>
                <w:sz w:val="22"/>
                <w:szCs w:val="22"/>
              </w:rPr>
              <w:t xml:space="preserve"> </w:t>
            </w:r>
            <w:r w:rsidR="006359C3">
              <w:rPr>
                <w:bCs/>
                <w:sz w:val="22"/>
                <w:szCs w:val="22"/>
              </w:rPr>
              <w:t xml:space="preserve"> </w:t>
            </w:r>
            <w:del w:id="3" w:author="Ioana" w:date="2022-03-28T14:53:00Z">
              <w:r w:rsidR="001F53DD" w:rsidDel="001F53DD">
                <w:rPr>
                  <w:bCs/>
                  <w:sz w:val="22"/>
                  <w:szCs w:val="22"/>
                </w:rPr>
                <w:delText>4.82</w:delText>
              </w:r>
              <w:r w:rsidR="006359C3" w:rsidDel="001F53DD">
                <w:rPr>
                  <w:bCs/>
                  <w:sz w:val="22"/>
                  <w:szCs w:val="22"/>
                </w:rPr>
                <w:delText xml:space="preserve">% </w:delText>
              </w:r>
            </w:del>
            <w:ins w:id="4" w:author="Ioana" w:date="2022-03-28T14:54:00Z">
              <w:r w:rsidR="001F53DD">
                <w:rPr>
                  <w:bCs/>
                  <w:sz w:val="22"/>
                  <w:szCs w:val="22"/>
                </w:rPr>
                <w:t xml:space="preserve">0.23% </w:t>
              </w:r>
            </w:ins>
            <w:del w:id="5" w:author="Ioana" w:date="2022-03-28T14:53:00Z">
              <w:r w:rsidDel="001F53DD">
                <w:rPr>
                  <w:bCs/>
                  <w:sz w:val="22"/>
                  <w:szCs w:val="22"/>
                </w:rPr>
                <w:delText xml:space="preserve"> </w:delText>
              </w:r>
            </w:del>
            <w:r w:rsidRPr="00C32065">
              <w:rPr>
                <w:bCs/>
                <w:sz w:val="22"/>
                <w:szCs w:val="22"/>
              </w:rPr>
              <w:t xml:space="preserve">din bugetul total. Această prioritate respectă obiectivele transversale de mediu și climă, încadrând cu predilecție investițiile ce vizează </w:t>
            </w:r>
            <w:r>
              <w:rPr>
                <w:bCs/>
                <w:sz w:val="22"/>
                <w:szCs w:val="22"/>
              </w:rPr>
              <w:t>DI 5D</w:t>
            </w:r>
            <w:r w:rsidRPr="00C32065">
              <w:rPr>
                <w:bCs/>
                <w:sz w:val="22"/>
                <w:szCs w:val="22"/>
              </w:rPr>
              <w:t xml:space="preserve"> -Reducerea emisiilor de gaze cu efect de sera și de amoniac în agricultură. </w:t>
            </w:r>
          </w:p>
          <w:p w:rsidR="00421B9E" w:rsidRDefault="00421B9E" w:rsidP="00421B9E">
            <w:pPr>
              <w:pStyle w:val="Default"/>
              <w:tabs>
                <w:tab w:val="left" w:pos="851"/>
                <w:tab w:val="left" w:pos="1134"/>
              </w:tabs>
              <w:spacing w:line="276" w:lineRule="auto"/>
              <w:ind w:left="652"/>
              <w:jc w:val="both"/>
              <w:rPr>
                <w:sz w:val="22"/>
                <w:szCs w:val="22"/>
              </w:rPr>
            </w:pPr>
          </w:p>
          <w:p w:rsidR="00421B9E" w:rsidRDefault="00421B9E" w:rsidP="00421B9E">
            <w:pPr>
              <w:tabs>
                <w:tab w:val="left" w:pos="851"/>
                <w:tab w:val="left" w:pos="1134"/>
              </w:tabs>
              <w:autoSpaceDE w:val="0"/>
              <w:autoSpaceDN w:val="0"/>
              <w:adjustRightInd w:val="0"/>
              <w:spacing w:after="0"/>
              <w:jc w:val="both"/>
              <w:rPr>
                <w:rFonts w:ascii="Trebuchet MS" w:hAnsi="Trebuchet MS" w:cs="Trebuchet MS"/>
                <w:bCs/>
                <w:color w:val="000000"/>
                <w:lang w:val="en-US"/>
              </w:rPr>
            </w:pPr>
            <w:r>
              <w:rPr>
                <w:rFonts w:ascii="Trebuchet MS" w:hAnsi="Trebuchet MS" w:cs="Trebuchet MS"/>
                <w:b/>
                <w:bCs/>
                <w:color w:val="000000"/>
                <w:lang w:val="en-US"/>
              </w:rPr>
              <w:t xml:space="preserve">          </w:t>
            </w:r>
            <w:r w:rsidRPr="00421B9E">
              <w:rPr>
                <w:rFonts w:ascii="Trebuchet MS" w:hAnsi="Trebuchet MS" w:cs="Trebuchet MS"/>
                <w:b/>
                <w:bCs/>
                <w:color w:val="000000"/>
                <w:lang w:val="en-US"/>
              </w:rPr>
              <w:t>P6-</w:t>
            </w:r>
            <w:r w:rsidRPr="00421B9E">
              <w:rPr>
                <w:rFonts w:ascii="Trebuchet MS" w:hAnsi="Trebuchet MS" w:cs="Trebuchet MS"/>
                <w:bCs/>
                <w:color w:val="000000"/>
                <w:lang w:val="en-US"/>
              </w:rPr>
              <w:t>Promovarea incluziunii sociale, a reducerii sărăciei și a dezvoltării economice include două</w:t>
            </w:r>
          </w:p>
          <w:p w:rsidR="00421B9E" w:rsidRDefault="00421B9E" w:rsidP="00421B9E">
            <w:pPr>
              <w:tabs>
                <w:tab w:val="left" w:pos="851"/>
                <w:tab w:val="left" w:pos="1134"/>
              </w:tabs>
              <w:autoSpaceDE w:val="0"/>
              <w:autoSpaceDN w:val="0"/>
              <w:adjustRightInd w:val="0"/>
              <w:spacing w:after="0"/>
              <w:jc w:val="both"/>
              <w:rPr>
                <w:rFonts w:ascii="Trebuchet MS" w:hAnsi="Trebuchet MS" w:cs="Trebuchet MS"/>
                <w:bCs/>
                <w:color w:val="000000"/>
                <w:lang w:val="en-US"/>
              </w:rPr>
            </w:pPr>
            <w:r>
              <w:rPr>
                <w:rFonts w:ascii="Trebuchet MS" w:hAnsi="Trebuchet MS" w:cs="Trebuchet MS"/>
                <w:bCs/>
                <w:color w:val="000000"/>
                <w:lang w:val="en-US"/>
              </w:rPr>
              <w:t xml:space="preserve">        </w:t>
            </w:r>
            <w:r w:rsidRPr="00421B9E">
              <w:rPr>
                <w:rFonts w:ascii="Trebuchet MS" w:hAnsi="Trebuchet MS" w:cs="Trebuchet MS"/>
                <w:bCs/>
                <w:color w:val="000000"/>
                <w:lang w:val="en-US"/>
              </w:rPr>
              <w:t xml:space="preserve"> </w:t>
            </w:r>
            <w:r>
              <w:rPr>
                <w:rFonts w:ascii="Trebuchet MS" w:hAnsi="Trebuchet MS" w:cs="Trebuchet MS"/>
                <w:bCs/>
                <w:color w:val="000000"/>
                <w:lang w:val="en-US"/>
              </w:rPr>
              <w:t xml:space="preserve"> </w:t>
            </w:r>
            <w:r w:rsidRPr="00421B9E">
              <w:rPr>
                <w:rFonts w:ascii="Trebuchet MS" w:hAnsi="Trebuchet MS" w:cs="Trebuchet MS"/>
                <w:bCs/>
                <w:color w:val="000000"/>
                <w:lang w:val="en-US"/>
              </w:rPr>
              <w:t>măsuri încadrate în DI 6A, respectiv M3/6A cu valoare de  280.000 euro și M4/6A cu valoare de</w:t>
            </w:r>
          </w:p>
          <w:p w:rsidR="00421B9E" w:rsidRDefault="00421B9E" w:rsidP="00421B9E">
            <w:pPr>
              <w:tabs>
                <w:tab w:val="left" w:pos="851"/>
                <w:tab w:val="left" w:pos="1134"/>
              </w:tabs>
              <w:autoSpaceDE w:val="0"/>
              <w:autoSpaceDN w:val="0"/>
              <w:adjustRightInd w:val="0"/>
              <w:spacing w:after="0"/>
              <w:jc w:val="both"/>
              <w:rPr>
                <w:rFonts w:ascii="Trebuchet MS" w:hAnsi="Trebuchet MS" w:cs="Trebuchet MS"/>
                <w:bCs/>
                <w:color w:val="000000"/>
                <w:lang w:val="en-US"/>
              </w:rPr>
            </w:pPr>
            <w:r>
              <w:rPr>
                <w:rFonts w:ascii="Trebuchet MS" w:hAnsi="Trebuchet MS" w:cs="Trebuchet MS"/>
                <w:bCs/>
                <w:color w:val="000000"/>
                <w:lang w:val="en-US"/>
              </w:rPr>
              <w:t xml:space="preserve">     </w:t>
            </w:r>
            <w:r w:rsidRPr="00421B9E">
              <w:rPr>
                <w:rFonts w:ascii="Trebuchet MS" w:hAnsi="Trebuchet MS" w:cs="Trebuchet MS"/>
                <w:bCs/>
                <w:color w:val="000000"/>
                <w:lang w:val="en-US"/>
              </w:rPr>
              <w:t xml:space="preserve">    </w:t>
            </w:r>
            <w:r>
              <w:rPr>
                <w:rFonts w:ascii="Trebuchet MS" w:hAnsi="Trebuchet MS" w:cs="Trebuchet MS"/>
                <w:bCs/>
                <w:color w:val="000000"/>
                <w:lang w:val="en-US"/>
              </w:rPr>
              <w:t xml:space="preserve"> </w:t>
            </w:r>
            <w:r w:rsidR="001F53DD">
              <w:rPr>
                <w:rFonts w:ascii="Trebuchet MS" w:hAnsi="Trebuchet MS" w:cs="Trebuchet MS"/>
                <w:bCs/>
                <w:color w:val="000000"/>
                <w:lang w:val="en-US"/>
              </w:rPr>
              <w:t xml:space="preserve"> </w:t>
            </w:r>
            <w:del w:id="6" w:author="Ioana" w:date="2022-03-28T14:54:00Z">
              <w:r w:rsidR="001F53DD" w:rsidDel="001F53DD">
                <w:rPr>
                  <w:rFonts w:ascii="Trebuchet MS" w:hAnsi="Trebuchet MS" w:cs="Trebuchet MS"/>
                  <w:bCs/>
                  <w:color w:val="000000"/>
                  <w:lang w:val="en-US"/>
                </w:rPr>
                <w:delText>3</w:delText>
              </w:r>
              <w:r w:rsidR="006359C3" w:rsidDel="001F53DD">
                <w:rPr>
                  <w:rFonts w:ascii="Trebuchet MS" w:hAnsi="Trebuchet MS" w:cs="Trebuchet MS"/>
                  <w:bCs/>
                  <w:color w:val="000000"/>
                  <w:lang w:val="en-US"/>
                </w:rPr>
                <w:delText>30.762,62</w:delText>
              </w:r>
              <w:r w:rsidRPr="00421B9E" w:rsidDel="001F53DD">
                <w:rPr>
                  <w:rFonts w:ascii="Trebuchet MS" w:hAnsi="Trebuchet MS" w:cs="Trebuchet MS"/>
                  <w:bCs/>
                  <w:color w:val="000000"/>
                  <w:lang w:val="en-US"/>
                </w:rPr>
                <w:delText xml:space="preserve"> </w:delText>
              </w:r>
            </w:del>
            <w:ins w:id="7" w:author="Ioana" w:date="2022-03-28T14:54:00Z">
              <w:r w:rsidR="001F53DD">
                <w:rPr>
                  <w:rFonts w:ascii="Trebuchet MS" w:hAnsi="Trebuchet MS" w:cs="Trebuchet MS"/>
                  <w:bCs/>
                  <w:color w:val="000000"/>
                  <w:lang w:val="en-US"/>
                </w:rPr>
                <w:t xml:space="preserve"> 430.762,62 </w:t>
              </w:r>
            </w:ins>
            <w:r w:rsidRPr="00421B9E">
              <w:rPr>
                <w:rFonts w:ascii="Trebuchet MS" w:hAnsi="Trebuchet MS" w:cs="Trebuchet MS"/>
                <w:bCs/>
                <w:color w:val="000000"/>
                <w:lang w:val="en-US"/>
              </w:rPr>
              <w:t>euro precum și alte două măsuri încadrate în DI 6B, respectiv M5/6B cu valoare de</w:t>
            </w:r>
          </w:p>
          <w:p w:rsidR="00421B9E" w:rsidRDefault="00421B9E" w:rsidP="00421B9E">
            <w:pPr>
              <w:tabs>
                <w:tab w:val="left" w:pos="851"/>
                <w:tab w:val="left" w:pos="1134"/>
              </w:tabs>
              <w:autoSpaceDE w:val="0"/>
              <w:autoSpaceDN w:val="0"/>
              <w:adjustRightInd w:val="0"/>
              <w:spacing w:after="0"/>
              <w:jc w:val="both"/>
              <w:rPr>
                <w:rFonts w:ascii="Trebuchet MS" w:hAnsi="Trebuchet MS" w:cs="Trebuchet MS"/>
                <w:bCs/>
                <w:color w:val="000000"/>
                <w:lang w:val="en-US"/>
              </w:rPr>
            </w:pPr>
            <w:r w:rsidRPr="00421B9E">
              <w:rPr>
                <w:rFonts w:ascii="Trebuchet MS" w:hAnsi="Trebuchet MS" w:cs="Trebuchet MS"/>
                <w:bCs/>
                <w:color w:val="000000"/>
                <w:lang w:val="en-US"/>
              </w:rPr>
              <w:t xml:space="preserve">  </w:t>
            </w:r>
            <w:r>
              <w:rPr>
                <w:rFonts w:ascii="Trebuchet MS" w:hAnsi="Trebuchet MS" w:cs="Trebuchet MS"/>
                <w:bCs/>
                <w:color w:val="000000"/>
                <w:lang w:val="en-US"/>
              </w:rPr>
              <w:t xml:space="preserve">       </w:t>
            </w:r>
            <w:r w:rsidRPr="00421B9E">
              <w:rPr>
                <w:rFonts w:ascii="Trebuchet MS" w:hAnsi="Trebuchet MS" w:cs="Trebuchet MS"/>
                <w:bCs/>
                <w:color w:val="000000"/>
                <w:lang w:val="en-US"/>
              </w:rPr>
              <w:t xml:space="preserve"> 137.213 euro și M6/6B cu valoare de  113.919 euro. Valoarea totală a fondului alocat pentru P6 </w:t>
            </w:r>
          </w:p>
          <w:p w:rsidR="00421B9E" w:rsidRPr="00421B9E" w:rsidRDefault="00421B9E" w:rsidP="00421B9E">
            <w:pPr>
              <w:tabs>
                <w:tab w:val="left" w:pos="851"/>
                <w:tab w:val="left" w:pos="1134"/>
              </w:tabs>
              <w:autoSpaceDE w:val="0"/>
              <w:autoSpaceDN w:val="0"/>
              <w:adjustRightInd w:val="0"/>
              <w:spacing w:after="0"/>
              <w:jc w:val="both"/>
              <w:rPr>
                <w:rFonts w:ascii="Trebuchet MS" w:hAnsi="Trebuchet MS" w:cs="Trebuchet MS"/>
                <w:bCs/>
                <w:color w:val="000000"/>
                <w:lang w:val="en-US"/>
              </w:rPr>
            </w:pPr>
            <w:r>
              <w:rPr>
                <w:rFonts w:ascii="Trebuchet MS" w:hAnsi="Trebuchet MS" w:cs="Trebuchet MS"/>
                <w:bCs/>
                <w:color w:val="000000"/>
                <w:lang w:val="en-US"/>
              </w:rPr>
              <w:t xml:space="preserve">          </w:t>
            </w:r>
            <w:r w:rsidRPr="00421B9E">
              <w:rPr>
                <w:rFonts w:ascii="Trebuchet MS" w:hAnsi="Trebuchet MS" w:cs="Trebuchet MS"/>
                <w:bCs/>
                <w:color w:val="000000"/>
                <w:lang w:val="en-US"/>
              </w:rPr>
              <w:t>ste</w:t>
            </w:r>
            <w:r>
              <w:rPr>
                <w:rFonts w:ascii="Trebuchet MS" w:hAnsi="Trebuchet MS" w:cs="Trebuchet MS"/>
                <w:bCs/>
                <w:color w:val="000000"/>
                <w:lang w:val="en-US"/>
              </w:rPr>
              <w:t xml:space="preserve"> </w:t>
            </w:r>
            <w:r w:rsidRPr="00421B9E">
              <w:rPr>
                <w:rFonts w:ascii="Trebuchet MS" w:hAnsi="Trebuchet MS" w:cs="Trebuchet MS"/>
                <w:bCs/>
                <w:color w:val="000000"/>
                <w:lang w:val="en-US"/>
              </w:rPr>
              <w:t xml:space="preserve">de  </w:t>
            </w:r>
            <w:r w:rsidR="001F53DD">
              <w:rPr>
                <w:rFonts w:ascii="Trebuchet MS" w:hAnsi="Trebuchet MS" w:cs="Trebuchet MS"/>
                <w:bCs/>
                <w:color w:val="000000"/>
                <w:lang w:val="en-US"/>
              </w:rPr>
              <w:t xml:space="preserve"> </w:t>
            </w:r>
            <w:del w:id="8" w:author="Ioana" w:date="2022-03-28T14:54:00Z">
              <w:r w:rsidR="001F53DD" w:rsidDel="001F53DD">
                <w:rPr>
                  <w:rFonts w:ascii="Trebuchet MS" w:hAnsi="Trebuchet MS" w:cs="Trebuchet MS"/>
                  <w:bCs/>
                  <w:color w:val="000000"/>
                  <w:lang w:val="en-US"/>
                </w:rPr>
                <w:delText>8</w:delText>
              </w:r>
              <w:r w:rsidR="006359C3" w:rsidDel="001F53DD">
                <w:rPr>
                  <w:rFonts w:ascii="Trebuchet MS" w:hAnsi="Trebuchet MS" w:cs="Trebuchet MS"/>
                  <w:bCs/>
                  <w:color w:val="000000"/>
                  <w:lang w:val="en-US"/>
                </w:rPr>
                <w:delText>61.894,62</w:delText>
              </w:r>
              <w:r w:rsidRPr="00421B9E" w:rsidDel="001F53DD">
                <w:rPr>
                  <w:rFonts w:ascii="Trebuchet MS" w:hAnsi="Trebuchet MS" w:cs="Trebuchet MS"/>
                  <w:bCs/>
                  <w:color w:val="000000"/>
                  <w:lang w:val="en-US"/>
                </w:rPr>
                <w:delText xml:space="preserve">euro </w:delText>
              </w:r>
            </w:del>
            <w:ins w:id="9" w:author="Ioana" w:date="2022-03-28T14:54:00Z">
              <w:r w:rsidR="001F53DD">
                <w:rPr>
                  <w:rFonts w:ascii="Trebuchet MS" w:hAnsi="Trebuchet MS" w:cs="Trebuchet MS"/>
                  <w:bCs/>
                  <w:color w:val="000000"/>
                  <w:lang w:val="en-US"/>
                </w:rPr>
                <w:t xml:space="preserve"> 961.894,62 euro </w:t>
              </w:r>
            </w:ins>
            <w:r w:rsidRPr="00421B9E">
              <w:rPr>
                <w:rFonts w:ascii="Trebuchet MS" w:hAnsi="Trebuchet MS" w:cs="Trebuchet MS"/>
                <w:bCs/>
                <w:color w:val="000000"/>
                <w:lang w:val="en-US"/>
              </w:rPr>
              <w:t xml:space="preserve">și reprezintă    </w:t>
            </w:r>
            <w:r w:rsidR="006359C3">
              <w:rPr>
                <w:rFonts w:ascii="Trebuchet MS" w:hAnsi="Trebuchet MS" w:cs="Trebuchet MS"/>
                <w:bCs/>
                <w:color w:val="000000"/>
                <w:lang w:val="en-US"/>
              </w:rPr>
              <w:t xml:space="preserve"> </w:t>
            </w:r>
            <w:del w:id="10" w:author="Ioana" w:date="2022-03-28T14:56:00Z">
              <w:r w:rsidR="001F53DD" w:rsidDel="001F53DD">
                <w:rPr>
                  <w:rFonts w:ascii="Trebuchet MS" w:hAnsi="Trebuchet MS" w:cs="Trebuchet MS"/>
                  <w:bCs/>
                  <w:color w:val="000000"/>
                  <w:lang w:val="en-US"/>
                </w:rPr>
                <w:delText>39.51</w:delText>
              </w:r>
              <w:r w:rsidR="006359C3" w:rsidDel="001F53DD">
                <w:rPr>
                  <w:rFonts w:ascii="Trebuchet MS" w:hAnsi="Trebuchet MS" w:cs="Trebuchet MS"/>
                  <w:bCs/>
                  <w:color w:val="000000"/>
                  <w:lang w:val="en-US"/>
                </w:rPr>
                <w:delText>%</w:delText>
              </w:r>
            </w:del>
            <w:ins w:id="11" w:author="Ioana" w:date="2022-03-28T14:56:00Z">
              <w:r w:rsidR="001F53DD">
                <w:rPr>
                  <w:rFonts w:ascii="Trebuchet MS" w:hAnsi="Trebuchet MS" w:cs="Trebuchet MS"/>
                  <w:bCs/>
                  <w:color w:val="000000"/>
                  <w:lang w:val="en-US"/>
                </w:rPr>
                <w:t xml:space="preserve"> 44.09% </w:t>
              </w:r>
            </w:ins>
            <w:del w:id="12" w:author="Ioana" w:date="2022-03-28T14:56:00Z">
              <w:r w:rsidR="006359C3" w:rsidDel="001F53DD">
                <w:rPr>
                  <w:rFonts w:ascii="Trebuchet MS" w:hAnsi="Trebuchet MS" w:cs="Trebuchet MS"/>
                  <w:bCs/>
                  <w:color w:val="000000"/>
                  <w:lang w:val="en-US"/>
                </w:rPr>
                <w:delText xml:space="preserve"> </w:delText>
              </w:r>
            </w:del>
            <w:r w:rsidRPr="00421B9E">
              <w:rPr>
                <w:rFonts w:ascii="Trebuchet MS" w:hAnsi="Trebuchet MS" w:cs="Trebuchet MS"/>
                <w:bCs/>
                <w:color w:val="000000"/>
                <w:lang w:val="en-US"/>
              </w:rPr>
              <w:t xml:space="preserve">din bugetul total. </w:t>
            </w:r>
          </w:p>
          <w:p w:rsidR="00421B9E" w:rsidRPr="00C32065" w:rsidRDefault="00421B9E" w:rsidP="00421B9E">
            <w:pPr>
              <w:pStyle w:val="Default"/>
              <w:tabs>
                <w:tab w:val="left" w:pos="851"/>
                <w:tab w:val="left" w:pos="1134"/>
              </w:tabs>
              <w:spacing w:line="276" w:lineRule="auto"/>
              <w:ind w:left="652"/>
              <w:jc w:val="both"/>
              <w:rPr>
                <w:sz w:val="22"/>
                <w:szCs w:val="22"/>
              </w:rPr>
            </w:pPr>
          </w:p>
          <w:p w:rsidR="00F078AB" w:rsidRPr="00421B9E" w:rsidRDefault="00421B9E" w:rsidP="00421B9E">
            <w:pPr>
              <w:pStyle w:val="ListParagraph"/>
              <w:numPr>
                <w:ilvl w:val="0"/>
                <w:numId w:val="17"/>
              </w:numPr>
              <w:spacing w:after="240" w:line="240" w:lineRule="auto"/>
              <w:jc w:val="both"/>
              <w:rPr>
                <w:rFonts w:ascii="Trebuchet MS" w:eastAsia="Times New Roman" w:hAnsi="Trebuchet MS"/>
                <w:b/>
                <w:noProof/>
                <w:szCs w:val="24"/>
              </w:rPr>
            </w:pPr>
            <w:r w:rsidRPr="00421B9E">
              <w:rPr>
                <w:rFonts w:ascii="Trebuchet MS" w:eastAsia="Times New Roman" w:hAnsi="Trebuchet MS"/>
                <w:b/>
                <w:noProof/>
                <w:szCs w:val="24"/>
              </w:rPr>
              <w:t>Plan finantare A+</w:t>
            </w:r>
            <w:r>
              <w:rPr>
                <w:rFonts w:ascii="Trebuchet MS" w:eastAsia="Times New Roman" w:hAnsi="Trebuchet MS"/>
                <w:b/>
                <w:noProof/>
                <w:szCs w:val="24"/>
              </w:rPr>
              <w:t>B</w:t>
            </w:r>
          </w:p>
          <w:tbl>
            <w:tblPr>
              <w:tblW w:w="10235" w:type="dxa"/>
              <w:tblLook w:val="04A0" w:firstRow="1" w:lastRow="0" w:firstColumn="1" w:lastColumn="0" w:noHBand="0" w:noVBand="1"/>
            </w:tblPr>
            <w:tblGrid>
              <w:gridCol w:w="1174"/>
              <w:gridCol w:w="1027"/>
              <w:gridCol w:w="947"/>
              <w:gridCol w:w="1508"/>
              <w:gridCol w:w="1500"/>
              <w:gridCol w:w="2311"/>
              <w:gridCol w:w="1283"/>
              <w:gridCol w:w="265"/>
              <w:gridCol w:w="220"/>
            </w:tblGrid>
            <w:tr w:rsidR="00421B9E" w:rsidRPr="00F078AB" w:rsidTr="00421B9E">
              <w:trPr>
                <w:trHeight w:val="330"/>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Planul de finanțare</w:t>
                  </w:r>
                </w:p>
              </w:tc>
              <w:tc>
                <w:tcPr>
                  <w:tcW w:w="1055"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14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667"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384"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3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F078AB" w:rsidRPr="00F078AB" w:rsidTr="00421B9E">
              <w:trPr>
                <w:trHeight w:val="15"/>
              </w:trPr>
              <w:tc>
                <w:tcPr>
                  <w:tcW w:w="1208" w:type="dxa"/>
                  <w:tcBorders>
                    <w:top w:val="nil"/>
                    <w:left w:val="single" w:sz="4" w:space="0" w:color="7F7F7F"/>
                    <w:bottom w:val="single" w:sz="4" w:space="0" w:color="7F7F7F"/>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1055" w:type="dxa"/>
                  <w:tcBorders>
                    <w:top w:val="nil"/>
                    <w:left w:val="nil"/>
                    <w:bottom w:val="single" w:sz="4" w:space="0" w:color="7F7F7F"/>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97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14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667"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384"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3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421B9E" w:rsidRPr="00F078AB" w:rsidTr="00421B9E">
              <w:trPr>
                <w:trHeight w:val="1320"/>
              </w:trPr>
              <w:tc>
                <w:tcPr>
                  <w:tcW w:w="1208" w:type="dxa"/>
                  <w:vMerge w:val="restart"/>
                  <w:tcBorders>
                    <w:top w:val="nil"/>
                    <w:left w:val="single" w:sz="4" w:space="0" w:color="7F7F7F"/>
                    <w:bottom w:val="single" w:sz="4" w:space="0" w:color="7F7F7F"/>
                    <w:right w:val="single" w:sz="4" w:space="0" w:color="7F7F7F"/>
                  </w:tcBorders>
                  <w:shd w:val="clear" w:color="000000" w:fill="FFCC99"/>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VALOARE SDL COMPONENTA A+B</w:t>
                  </w:r>
                </w:p>
              </w:tc>
              <w:tc>
                <w:tcPr>
                  <w:tcW w:w="1055" w:type="dxa"/>
                  <w:tcBorders>
                    <w:top w:val="nil"/>
                    <w:left w:val="nil"/>
                    <w:bottom w:val="single" w:sz="4" w:space="0" w:color="7F7F7F"/>
                    <w:right w:val="single" w:sz="4" w:space="0" w:color="7F7F7F"/>
                  </w:tcBorders>
                  <w:shd w:val="clear" w:color="000000" w:fill="FFCC99"/>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Suprafață TERITORIU GAL</w:t>
                  </w:r>
                </w:p>
              </w:tc>
              <w:tc>
                <w:tcPr>
                  <w:tcW w:w="972" w:type="dxa"/>
                  <w:tcBorders>
                    <w:top w:val="single" w:sz="4" w:space="0" w:color="7F7F7F"/>
                    <w:left w:val="nil"/>
                    <w:bottom w:val="single" w:sz="4" w:space="0" w:color="7F7F7F"/>
                    <w:right w:val="single" w:sz="4" w:space="0" w:color="7F7F7F"/>
                  </w:tcBorders>
                  <w:shd w:val="clear" w:color="000000" w:fill="FFCC99"/>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Populație TERITORIU GAL</w:t>
                  </w:r>
                </w:p>
              </w:tc>
              <w:tc>
                <w:tcPr>
                  <w:tcW w:w="2142" w:type="dxa"/>
                  <w:tcBorders>
                    <w:top w:val="single" w:sz="4" w:space="0" w:color="7F7F7F"/>
                    <w:left w:val="nil"/>
                    <w:bottom w:val="single" w:sz="4" w:space="0" w:color="7F7F7F"/>
                    <w:right w:val="single" w:sz="4" w:space="0" w:color="7F7F7F"/>
                  </w:tcBorders>
                  <w:shd w:val="clear" w:color="000000" w:fill="FFCC99"/>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VALOARE TOTALĂ COMPONENTA A +B (EURO)</w:t>
                  </w:r>
                </w:p>
              </w:tc>
              <w:tc>
                <w:tcPr>
                  <w:tcW w:w="667"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p>
              </w:tc>
              <w:tc>
                <w:tcPr>
                  <w:tcW w:w="2384"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3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421B9E" w:rsidRPr="00F078AB" w:rsidTr="00CA6716">
              <w:trPr>
                <w:trHeight w:val="330"/>
              </w:trPr>
              <w:tc>
                <w:tcPr>
                  <w:tcW w:w="1208" w:type="dxa"/>
                  <w:vMerge/>
                  <w:tcBorders>
                    <w:top w:val="nil"/>
                    <w:left w:val="single" w:sz="4" w:space="0" w:color="7F7F7F"/>
                    <w:bottom w:val="single" w:sz="4" w:space="0" w:color="7F7F7F"/>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055" w:type="dxa"/>
                  <w:tcBorders>
                    <w:top w:val="nil"/>
                    <w:left w:val="nil"/>
                    <w:bottom w:val="single" w:sz="4" w:space="0" w:color="7F7F7F"/>
                    <w:right w:val="single" w:sz="4" w:space="0" w:color="7F7F7F"/>
                  </w:tcBorders>
                  <w:shd w:val="clear" w:color="000000" w:fill="FFFFFF"/>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779</w:t>
                  </w:r>
                </w:p>
              </w:tc>
              <w:tc>
                <w:tcPr>
                  <w:tcW w:w="972" w:type="dxa"/>
                  <w:tcBorders>
                    <w:top w:val="nil"/>
                    <w:left w:val="nil"/>
                    <w:bottom w:val="single" w:sz="4" w:space="0" w:color="7F7F7F"/>
                    <w:right w:val="single" w:sz="4" w:space="0" w:color="7F7F7F"/>
                  </w:tcBorders>
                  <w:shd w:val="clear" w:color="000000" w:fill="FFFFFF"/>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29,630</w:t>
                  </w:r>
                </w:p>
              </w:tc>
              <w:tc>
                <w:tcPr>
                  <w:tcW w:w="2142" w:type="dxa"/>
                  <w:tcBorders>
                    <w:top w:val="nil"/>
                    <w:left w:val="nil"/>
                    <w:bottom w:val="single" w:sz="4" w:space="0" w:color="7F7F7F"/>
                    <w:right w:val="single" w:sz="4" w:space="0" w:color="7F7F7F"/>
                  </w:tcBorders>
                  <w:shd w:val="clear" w:color="auto" w:fill="FFFFFF" w:themeFill="background1"/>
                  <w:noWrap/>
                  <w:vAlign w:val="bottom"/>
                  <w:hideMark/>
                </w:tcPr>
                <w:p w:rsidR="00F078AB" w:rsidRDefault="00F078AB" w:rsidP="00F078AB">
                  <w:pPr>
                    <w:spacing w:after="0" w:line="240" w:lineRule="auto"/>
                    <w:jc w:val="right"/>
                    <w:rPr>
                      <w:rFonts w:ascii="Trebuchet MS" w:eastAsia="Times New Roman" w:hAnsi="Trebuchet MS" w:cs="Calibri"/>
                      <w:b/>
                      <w:bCs/>
                      <w:color w:val="3F3F76"/>
                      <w:lang w:val="en-US"/>
                    </w:rPr>
                  </w:pPr>
                </w:p>
                <w:p w:rsidR="000605A2" w:rsidRPr="00F078AB" w:rsidRDefault="00CA6716" w:rsidP="00F078AB">
                  <w:pPr>
                    <w:spacing w:after="0" w:line="240" w:lineRule="auto"/>
                    <w:jc w:val="right"/>
                    <w:rPr>
                      <w:rFonts w:ascii="Trebuchet MS" w:eastAsia="Times New Roman" w:hAnsi="Trebuchet MS" w:cs="Calibri"/>
                      <w:b/>
                      <w:bCs/>
                      <w:color w:val="3F3F76"/>
                      <w:lang w:val="en-US"/>
                    </w:rPr>
                  </w:pPr>
                  <w:r>
                    <w:rPr>
                      <w:rFonts w:ascii="Trebuchet MS" w:eastAsia="Times New Roman" w:hAnsi="Trebuchet MS" w:cs="Calibri"/>
                      <w:b/>
                      <w:bCs/>
                      <w:color w:val="3F3F76"/>
                      <w:lang w:val="en-US"/>
                    </w:rPr>
                    <w:t>2181432.30</w:t>
                  </w:r>
                </w:p>
              </w:tc>
              <w:tc>
                <w:tcPr>
                  <w:tcW w:w="667"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p>
              </w:tc>
              <w:tc>
                <w:tcPr>
                  <w:tcW w:w="2384"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3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F078AB" w:rsidRPr="00F078AB" w:rsidTr="00421B9E">
              <w:trPr>
                <w:trHeight w:val="345"/>
              </w:trPr>
              <w:tc>
                <w:tcPr>
                  <w:tcW w:w="1208"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055"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97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142"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667"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384"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13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F078AB" w:rsidRPr="00F078AB" w:rsidTr="00421B9E">
              <w:trPr>
                <w:trHeight w:val="1935"/>
              </w:trPr>
              <w:tc>
                <w:tcPr>
                  <w:tcW w:w="1208" w:type="dxa"/>
                  <w:vMerge w:val="restart"/>
                  <w:tcBorders>
                    <w:top w:val="single" w:sz="8" w:space="0" w:color="BF8F00"/>
                    <w:left w:val="single" w:sz="8" w:space="0" w:color="BF8F00"/>
                    <w:bottom w:val="single" w:sz="8" w:space="0" w:color="BF8F00"/>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COMPONENTA A</w:t>
                  </w:r>
                  <w:r w:rsidRPr="00F078AB">
                    <w:rPr>
                      <w:rFonts w:ascii="Trebuchet MS" w:eastAsia="Times New Roman" w:hAnsi="Trebuchet MS" w:cs="Calibri"/>
                      <w:b/>
                      <w:bCs/>
                      <w:color w:val="3F3F76"/>
                      <w:vertAlign w:val="superscript"/>
                      <w:lang w:val="en-US"/>
                    </w:rPr>
                    <w:t>+COMPONENTA B</w:t>
                  </w:r>
                </w:p>
              </w:tc>
              <w:tc>
                <w:tcPr>
                  <w:tcW w:w="1055" w:type="dxa"/>
                  <w:tcBorders>
                    <w:top w:val="single" w:sz="8" w:space="0" w:color="BF8F00"/>
                    <w:left w:val="single" w:sz="4" w:space="0" w:color="7F7F7F"/>
                    <w:bottom w:val="nil"/>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PRIORITATE</w:t>
                  </w:r>
                </w:p>
              </w:tc>
              <w:tc>
                <w:tcPr>
                  <w:tcW w:w="972" w:type="dxa"/>
                  <w:tcBorders>
                    <w:top w:val="single" w:sz="8" w:space="0" w:color="BF8F00"/>
                    <w:left w:val="nil"/>
                    <w:bottom w:val="nil"/>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MĂSURA</w:t>
                  </w:r>
                </w:p>
              </w:tc>
              <w:tc>
                <w:tcPr>
                  <w:tcW w:w="2142" w:type="dxa"/>
                  <w:tcBorders>
                    <w:top w:val="single" w:sz="8" w:space="0" w:color="BF8F00"/>
                    <w:left w:val="nil"/>
                    <w:bottom w:val="nil"/>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INTENSITATEA SPRIJINULUI</w:t>
                  </w:r>
                </w:p>
              </w:tc>
              <w:tc>
                <w:tcPr>
                  <w:tcW w:w="667" w:type="dxa"/>
                  <w:tcBorders>
                    <w:top w:val="single" w:sz="8" w:space="0" w:color="BF8F00"/>
                    <w:left w:val="nil"/>
                    <w:bottom w:val="nil"/>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CONTRIBUȚIA PUBLICĂ NERAMBURSABILĂ/ MĂSURĂ</w:t>
                  </w:r>
                  <w:r w:rsidRPr="00F078AB">
                    <w:rPr>
                      <w:rFonts w:ascii="Trebuchet MS" w:eastAsia="Times New Roman" w:hAnsi="Trebuchet MS" w:cs="Calibri"/>
                      <w:b/>
                      <w:bCs/>
                      <w:color w:val="3F3F76"/>
                      <w:vertAlign w:val="superscript"/>
                      <w:lang w:val="en-US"/>
                    </w:rPr>
                    <w:t>2</w:t>
                  </w:r>
                  <w:r w:rsidRPr="00F078AB">
                    <w:rPr>
                      <w:rFonts w:ascii="Trebuchet MS" w:eastAsia="Times New Roman" w:hAnsi="Trebuchet MS" w:cs="Calibri"/>
                      <w:b/>
                      <w:bCs/>
                      <w:color w:val="3F3F76"/>
                      <w:lang w:val="en-US"/>
                    </w:rPr>
                    <w:t xml:space="preserve"> (FEADR + BUGET NAȚIONAL)</w:t>
                  </w:r>
                  <w:r w:rsidRPr="00F078AB">
                    <w:rPr>
                      <w:rFonts w:ascii="Trebuchet MS" w:eastAsia="Times New Roman" w:hAnsi="Trebuchet MS" w:cs="Calibri"/>
                      <w:b/>
                      <w:bCs/>
                      <w:color w:val="3F3F76"/>
                      <w:lang w:val="en-US"/>
                    </w:rPr>
                    <w:br/>
                    <w:t>EURO</w:t>
                  </w:r>
                </w:p>
              </w:tc>
              <w:tc>
                <w:tcPr>
                  <w:tcW w:w="2384" w:type="dxa"/>
                  <w:tcBorders>
                    <w:top w:val="single" w:sz="8" w:space="0" w:color="BF8F00"/>
                    <w:left w:val="nil"/>
                    <w:bottom w:val="nil"/>
                    <w:right w:val="single" w:sz="4" w:space="0" w:color="7F7F7F"/>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CONTRIBUȚIA PUBLICĂ NERAMBURSABILĂ/PRIORITATE (FEADR + BUGET NAȚIONAL)</w:t>
                  </w:r>
                  <w:r w:rsidRPr="00F078AB">
                    <w:rPr>
                      <w:rFonts w:ascii="Trebuchet MS" w:eastAsia="Times New Roman" w:hAnsi="Trebuchet MS" w:cs="Calibri"/>
                      <w:b/>
                      <w:bCs/>
                      <w:color w:val="3F3F76"/>
                      <w:lang w:val="en-US"/>
                    </w:rPr>
                    <w:br/>
                    <w:t>EURO</w:t>
                  </w:r>
                </w:p>
              </w:tc>
              <w:tc>
                <w:tcPr>
                  <w:tcW w:w="1320" w:type="dxa"/>
                  <w:tcBorders>
                    <w:top w:val="single" w:sz="8" w:space="0" w:color="BF8F00"/>
                    <w:left w:val="nil"/>
                    <w:bottom w:val="nil"/>
                    <w:right w:val="nil"/>
                  </w:tcBorders>
                  <w:shd w:val="clear" w:color="000000" w:fill="FFCC99"/>
                  <w:vAlign w:val="center"/>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VALOARE PROCENTUALĂ</w:t>
                  </w:r>
                  <w:r w:rsidRPr="00F078AB">
                    <w:rPr>
                      <w:rFonts w:ascii="Trebuchet MS" w:eastAsia="Times New Roman" w:hAnsi="Trebuchet MS" w:cs="Calibri"/>
                      <w:b/>
                      <w:bCs/>
                      <w:color w:val="3F3F76"/>
                      <w:vertAlign w:val="superscript"/>
                      <w:lang w:val="en-US"/>
                    </w:rPr>
                    <w:t>3</w:t>
                  </w:r>
                  <w:r w:rsidRPr="00F078AB">
                    <w:rPr>
                      <w:rFonts w:ascii="Trebuchet MS" w:eastAsia="Times New Roman" w:hAnsi="Trebuchet MS" w:cs="Calibri"/>
                      <w:b/>
                      <w:bCs/>
                      <w:color w:val="3F3F76"/>
                      <w:lang w:val="en-US"/>
                    </w:rPr>
                    <w:t xml:space="preserve"> (%)</w:t>
                  </w:r>
                </w:p>
              </w:tc>
              <w:tc>
                <w:tcPr>
                  <w:tcW w:w="267" w:type="dxa"/>
                  <w:tcBorders>
                    <w:top w:val="nil"/>
                    <w:left w:val="nil"/>
                    <w:bottom w:val="nil"/>
                    <w:right w:val="nil"/>
                  </w:tcBorders>
                  <w:shd w:val="clear" w:color="000000" w:fill="FFFFFF"/>
                  <w:noWrap/>
                  <w:vAlign w:val="center"/>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r w:rsidRPr="00F078AB">
                    <w:rPr>
                      <w:rFonts w:ascii="Calibri" w:eastAsia="Times New Roman" w:hAnsi="Calibri" w:cs="Calibri"/>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w:t>
                  </w:r>
                </w:p>
              </w:tc>
              <w:tc>
                <w:tcPr>
                  <w:tcW w:w="972" w:type="dxa"/>
                  <w:tcBorders>
                    <w:top w:val="single" w:sz="4" w:space="0" w:color="auto"/>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single" w:sz="4" w:space="0" w:color="auto"/>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single" w:sz="4" w:space="0" w:color="auto"/>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0.00%</w:t>
                  </w: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r w:rsidRPr="00F078AB">
                    <w:rPr>
                      <w:rFonts w:ascii="Calibri" w:eastAsia="Times New Roman" w:hAnsi="Calibri" w:cs="Calibri"/>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tcBorders>
                    <w:top w:val="single" w:sz="4" w:space="0" w:color="auto"/>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r w:rsidRPr="00F078AB">
                    <w:rPr>
                      <w:rFonts w:ascii="Calibri" w:eastAsia="Times New Roman" w:hAnsi="Calibri" w:cs="Calibri"/>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color w:val="000000"/>
                      <w:sz w:val="32"/>
                      <w:szCs w:val="32"/>
                      <w:lang w:val="en-US"/>
                    </w:rPr>
                  </w:pPr>
                </w:p>
              </w:tc>
            </w:tr>
            <w:tr w:rsidR="00421B9E" w:rsidRPr="00F078AB" w:rsidTr="00205866">
              <w:trPr>
                <w:trHeight w:val="13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2</w:t>
                  </w: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M1/2A</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90% (ferme mici /ferme medii)</w:t>
                  </w:r>
                  <w:r w:rsidRPr="00F078AB">
                    <w:rPr>
                      <w:rFonts w:ascii="Trebuchet MS" w:eastAsia="Times New Roman" w:hAnsi="Trebuchet MS" w:cs="Calibri"/>
                      <w:b/>
                      <w:bCs/>
                      <w:color w:val="3F3F76"/>
                      <w:lang w:val="en-US"/>
                    </w:rPr>
                    <w:br/>
                    <w:t>70% (ferme mari)</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698,186.44</w:t>
                  </w:r>
                </w:p>
              </w:tc>
              <w:tc>
                <w:tcPr>
                  <w:tcW w:w="2384"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778186.44</w:t>
                  </w:r>
                </w:p>
              </w:tc>
              <w:tc>
                <w:tcPr>
                  <w:tcW w:w="1320"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6359C3">
                    <w:rPr>
                      <w:rFonts w:ascii="Trebuchet MS" w:eastAsia="Times New Roman" w:hAnsi="Trebuchet MS" w:cs="Calibri"/>
                      <w:b/>
                      <w:bCs/>
                      <w:color w:val="3F3F76"/>
                      <w:lang w:val="en-US"/>
                    </w:rPr>
                    <w:t>35.67%</w:t>
                  </w:r>
                </w:p>
              </w:tc>
              <w:tc>
                <w:tcPr>
                  <w:tcW w:w="267" w:type="dxa"/>
                  <w:tcBorders>
                    <w:top w:val="nil"/>
                    <w:left w:val="nil"/>
                    <w:bottom w:val="nil"/>
                    <w:right w:val="nil"/>
                  </w:tcBorders>
                  <w:shd w:val="clear" w:color="000000" w:fill="FFFFFF"/>
                  <w:vAlign w:val="center"/>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205866">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M2/2B</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100%</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80,000.00</w:t>
                  </w:r>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shd w:val="clear" w:color="auto" w:fill="auto"/>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3</w:t>
                  </w: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w:t>
                  </w:r>
                </w:p>
              </w:tc>
              <w:tc>
                <w:tcPr>
                  <w:tcW w:w="1320"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0.00%</w:t>
                  </w: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315"/>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4</w:t>
                  </w: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w:t>
                  </w:r>
                </w:p>
              </w:tc>
              <w:tc>
                <w:tcPr>
                  <w:tcW w:w="1320"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0.00%</w:t>
                  </w: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205866">
              <w:trPr>
                <w:trHeight w:val="30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5</w:t>
                  </w:r>
                </w:p>
              </w:tc>
              <w:tc>
                <w:tcPr>
                  <w:tcW w:w="972"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M1/5D</w:t>
                  </w:r>
                </w:p>
              </w:tc>
              <w:tc>
                <w:tcPr>
                  <w:tcW w:w="2142"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90% (ferme mici /ferme medii)</w:t>
                  </w:r>
                  <w:r w:rsidRPr="00F078AB">
                    <w:rPr>
                      <w:rFonts w:ascii="Trebuchet MS" w:eastAsia="Times New Roman" w:hAnsi="Trebuchet MS" w:cs="Calibri"/>
                      <w:b/>
                      <w:bCs/>
                      <w:color w:val="3F3F76"/>
                      <w:lang w:val="en-US"/>
                    </w:rPr>
                    <w:br/>
                    <w:t>70% (ferme mari)</w:t>
                  </w:r>
                </w:p>
              </w:tc>
              <w:tc>
                <w:tcPr>
                  <w:tcW w:w="667" w:type="dxa"/>
                  <w:vMerge w:val="restart"/>
                  <w:tcBorders>
                    <w:top w:val="nil"/>
                    <w:left w:val="single" w:sz="4" w:space="0" w:color="auto"/>
                    <w:bottom w:val="single" w:sz="4" w:space="0" w:color="auto"/>
                    <w:right w:val="single" w:sz="4" w:space="0" w:color="auto"/>
                  </w:tcBorders>
                  <w:shd w:val="clear" w:color="auto" w:fill="FFFF00"/>
                  <w:vAlign w:val="bottom"/>
                  <w:hideMark/>
                </w:tcPr>
                <w:p w:rsidR="00F078AB" w:rsidRDefault="00F078AB" w:rsidP="00F078AB">
                  <w:pPr>
                    <w:spacing w:after="0" w:line="240" w:lineRule="auto"/>
                    <w:jc w:val="right"/>
                    <w:rPr>
                      <w:rFonts w:ascii="Trebuchet MS" w:eastAsia="Times New Roman" w:hAnsi="Trebuchet MS" w:cs="Calibri"/>
                      <w:b/>
                      <w:bCs/>
                      <w:color w:val="3F3F76"/>
                      <w:lang w:val="en-US"/>
                    </w:rPr>
                  </w:pPr>
                </w:p>
                <w:p w:rsidR="006359C3" w:rsidRDefault="006359C3" w:rsidP="00F078AB">
                  <w:pPr>
                    <w:spacing w:after="0" w:line="240" w:lineRule="auto"/>
                    <w:jc w:val="right"/>
                    <w:rPr>
                      <w:rFonts w:ascii="Trebuchet MS" w:eastAsia="Times New Roman" w:hAnsi="Trebuchet MS" w:cs="Calibri"/>
                      <w:b/>
                      <w:bCs/>
                      <w:color w:val="3F3F76"/>
                      <w:lang w:val="en-US"/>
                    </w:rPr>
                  </w:pPr>
                </w:p>
                <w:p w:rsidR="001F53DD" w:rsidRDefault="00CA6716" w:rsidP="00F078AB">
                  <w:pPr>
                    <w:spacing w:after="0" w:line="240" w:lineRule="auto"/>
                    <w:jc w:val="right"/>
                    <w:rPr>
                      <w:ins w:id="13" w:author="Ioana" w:date="2022-04-28T14:32:00Z"/>
                      <w:rFonts w:ascii="Trebuchet MS" w:eastAsia="Times New Roman" w:hAnsi="Trebuchet MS" w:cs="Calibri"/>
                      <w:b/>
                      <w:bCs/>
                      <w:color w:val="3F3F76"/>
                      <w:lang w:val="en-US"/>
                    </w:rPr>
                  </w:pPr>
                  <w:del w:id="14" w:author="Ioana" w:date="2022-04-28T14:32:00Z">
                    <w:r w:rsidDel="00CA6716">
                      <w:rPr>
                        <w:rFonts w:ascii="Trebuchet MS" w:eastAsia="Times New Roman" w:hAnsi="Trebuchet MS" w:cs="Calibri"/>
                        <w:b/>
                        <w:bCs/>
                        <w:color w:val="3F3F76"/>
                        <w:lang w:val="en-US"/>
                      </w:rPr>
                      <w:delText>105.064,79</w:delText>
                    </w:r>
                  </w:del>
                </w:p>
                <w:p w:rsidR="00CA6716" w:rsidRPr="00F078AB" w:rsidRDefault="00CA6716" w:rsidP="00F078AB">
                  <w:pPr>
                    <w:spacing w:after="0" w:line="240" w:lineRule="auto"/>
                    <w:jc w:val="right"/>
                    <w:rPr>
                      <w:rFonts w:ascii="Trebuchet MS" w:eastAsia="Times New Roman" w:hAnsi="Trebuchet MS" w:cs="Calibri"/>
                      <w:b/>
                      <w:bCs/>
                      <w:color w:val="3F3F76"/>
                      <w:lang w:val="en-US"/>
                    </w:rPr>
                  </w:pPr>
                  <w:ins w:id="15" w:author="Ioana" w:date="2022-04-28T14:32:00Z">
                    <w:r>
                      <w:rPr>
                        <w:rFonts w:ascii="Trebuchet MS" w:eastAsia="Times New Roman" w:hAnsi="Trebuchet MS" w:cs="Calibri"/>
                        <w:b/>
                        <w:bCs/>
                        <w:color w:val="3F3F76"/>
                        <w:lang w:val="en-US"/>
                      </w:rPr>
                      <w:t>5.064,78</w:t>
                    </w:r>
                  </w:ins>
                </w:p>
              </w:tc>
              <w:tc>
                <w:tcPr>
                  <w:tcW w:w="2384" w:type="dxa"/>
                  <w:vMerge w:val="restart"/>
                  <w:tcBorders>
                    <w:top w:val="nil"/>
                    <w:left w:val="single" w:sz="4" w:space="0" w:color="auto"/>
                    <w:bottom w:val="single" w:sz="4" w:space="0" w:color="auto"/>
                    <w:right w:val="single" w:sz="4" w:space="0" w:color="auto"/>
                  </w:tcBorders>
                  <w:shd w:val="clear" w:color="auto" w:fill="FFFF00"/>
                  <w:vAlign w:val="bottom"/>
                  <w:hideMark/>
                </w:tcPr>
                <w:p w:rsidR="00F078AB" w:rsidRDefault="00F078AB" w:rsidP="00F078AB">
                  <w:pPr>
                    <w:spacing w:after="0" w:line="240" w:lineRule="auto"/>
                    <w:jc w:val="center"/>
                    <w:rPr>
                      <w:rFonts w:ascii="Trebuchet MS" w:eastAsia="Times New Roman" w:hAnsi="Trebuchet MS" w:cs="Calibri"/>
                      <w:b/>
                      <w:bCs/>
                      <w:color w:val="3F3F76"/>
                      <w:lang w:val="en-US"/>
                    </w:rPr>
                  </w:pPr>
                </w:p>
                <w:p w:rsidR="006359C3" w:rsidRDefault="006359C3" w:rsidP="00F078AB">
                  <w:pPr>
                    <w:spacing w:after="0" w:line="240" w:lineRule="auto"/>
                    <w:jc w:val="center"/>
                    <w:rPr>
                      <w:rFonts w:ascii="Trebuchet MS" w:eastAsia="Times New Roman" w:hAnsi="Trebuchet MS" w:cs="Calibri"/>
                      <w:b/>
                      <w:bCs/>
                      <w:color w:val="3F3F76"/>
                      <w:lang w:val="en-US"/>
                    </w:rPr>
                  </w:pPr>
                </w:p>
                <w:p w:rsidR="001F53DD" w:rsidRDefault="00CA6716" w:rsidP="00F078AB">
                  <w:pPr>
                    <w:spacing w:after="0" w:line="240" w:lineRule="auto"/>
                    <w:jc w:val="center"/>
                    <w:rPr>
                      <w:ins w:id="16" w:author="Ioana" w:date="2022-04-28T14:32:00Z"/>
                      <w:rFonts w:ascii="Trebuchet MS" w:eastAsia="Times New Roman" w:hAnsi="Trebuchet MS" w:cs="Calibri"/>
                      <w:b/>
                      <w:bCs/>
                      <w:color w:val="3F3F76"/>
                      <w:lang w:val="en-US"/>
                    </w:rPr>
                  </w:pPr>
                  <w:del w:id="17" w:author="Ioana" w:date="2022-04-28T14:32:00Z">
                    <w:r w:rsidDel="00CA6716">
                      <w:rPr>
                        <w:rFonts w:ascii="Trebuchet MS" w:eastAsia="Times New Roman" w:hAnsi="Trebuchet MS" w:cs="Calibri"/>
                        <w:b/>
                        <w:bCs/>
                        <w:color w:val="3F3F76"/>
                        <w:lang w:val="en-US"/>
                      </w:rPr>
                      <w:delText>105.064,79</w:delText>
                    </w:r>
                  </w:del>
                </w:p>
                <w:p w:rsidR="00CA6716" w:rsidRPr="00F078AB" w:rsidRDefault="00CA6716" w:rsidP="00F078AB">
                  <w:pPr>
                    <w:spacing w:after="0" w:line="240" w:lineRule="auto"/>
                    <w:jc w:val="center"/>
                    <w:rPr>
                      <w:rFonts w:ascii="Trebuchet MS" w:eastAsia="Times New Roman" w:hAnsi="Trebuchet MS" w:cs="Calibri"/>
                      <w:b/>
                      <w:bCs/>
                      <w:color w:val="3F3F76"/>
                      <w:lang w:val="en-US"/>
                    </w:rPr>
                  </w:pPr>
                  <w:ins w:id="18" w:author="Ioana" w:date="2022-04-28T14:32:00Z">
                    <w:r>
                      <w:rPr>
                        <w:rFonts w:ascii="Trebuchet MS" w:eastAsia="Times New Roman" w:hAnsi="Trebuchet MS" w:cs="Calibri"/>
                        <w:b/>
                        <w:bCs/>
                        <w:color w:val="3F3F76"/>
                        <w:lang w:val="en-US"/>
                      </w:rPr>
                      <w:t>5.064,78</w:t>
                    </w:r>
                  </w:ins>
                </w:p>
              </w:tc>
              <w:tc>
                <w:tcPr>
                  <w:tcW w:w="1320" w:type="dxa"/>
                  <w:vMerge w:val="restart"/>
                  <w:tcBorders>
                    <w:top w:val="nil"/>
                    <w:left w:val="single" w:sz="4" w:space="0" w:color="auto"/>
                    <w:bottom w:val="single" w:sz="4" w:space="0" w:color="auto"/>
                    <w:right w:val="single" w:sz="4" w:space="0" w:color="auto"/>
                  </w:tcBorders>
                  <w:shd w:val="clear" w:color="000000" w:fill="FFFF00"/>
                  <w:vAlign w:val="bottom"/>
                  <w:hideMark/>
                </w:tcPr>
                <w:p w:rsidR="00F078AB" w:rsidRDefault="00F078AB" w:rsidP="00F078AB">
                  <w:pPr>
                    <w:spacing w:after="0" w:line="240" w:lineRule="auto"/>
                    <w:jc w:val="center"/>
                    <w:rPr>
                      <w:rFonts w:ascii="Trebuchet MS" w:eastAsia="Times New Roman" w:hAnsi="Trebuchet MS" w:cs="Calibri"/>
                      <w:b/>
                      <w:bCs/>
                      <w:color w:val="3F3F76"/>
                      <w:lang w:val="en-US"/>
                    </w:rPr>
                  </w:pPr>
                </w:p>
                <w:p w:rsidR="006359C3" w:rsidRDefault="006359C3" w:rsidP="00F078AB">
                  <w:pPr>
                    <w:spacing w:after="0" w:line="240" w:lineRule="auto"/>
                    <w:jc w:val="center"/>
                    <w:rPr>
                      <w:rFonts w:ascii="Trebuchet MS" w:eastAsia="Times New Roman" w:hAnsi="Trebuchet MS" w:cs="Calibri"/>
                      <w:b/>
                      <w:bCs/>
                      <w:color w:val="3F3F76"/>
                      <w:lang w:val="en-US"/>
                    </w:rPr>
                  </w:pPr>
                </w:p>
                <w:p w:rsidR="001F53DD" w:rsidRDefault="00CA6716" w:rsidP="00CA6716">
                  <w:pPr>
                    <w:spacing w:after="0" w:line="240" w:lineRule="auto"/>
                    <w:rPr>
                      <w:ins w:id="19" w:author="Ioana" w:date="2022-04-28T14:32:00Z"/>
                      <w:rFonts w:ascii="Trebuchet MS" w:eastAsia="Times New Roman" w:hAnsi="Trebuchet MS" w:cs="Calibri"/>
                      <w:b/>
                      <w:bCs/>
                      <w:color w:val="3F3F76"/>
                      <w:lang w:val="en-US"/>
                    </w:rPr>
                    <w:pPrChange w:id="20" w:author="Ioana" w:date="2022-04-28T14:32:00Z">
                      <w:pPr>
                        <w:spacing w:after="0" w:line="240" w:lineRule="auto"/>
                        <w:jc w:val="center"/>
                      </w:pPr>
                    </w:pPrChange>
                  </w:pPr>
                  <w:del w:id="21" w:author="Ioana" w:date="2022-04-28T14:32:00Z">
                    <w:r w:rsidDel="00CA6716">
                      <w:rPr>
                        <w:rFonts w:ascii="Trebuchet MS" w:eastAsia="Times New Roman" w:hAnsi="Trebuchet MS" w:cs="Calibri"/>
                        <w:b/>
                        <w:bCs/>
                        <w:color w:val="3F3F76"/>
                        <w:lang w:val="en-US"/>
                      </w:rPr>
                      <w:delText>4.82%</w:delText>
                    </w:r>
                  </w:del>
                </w:p>
                <w:p w:rsidR="00CA6716" w:rsidRPr="00F078AB" w:rsidRDefault="00CA6716" w:rsidP="00CA6716">
                  <w:pPr>
                    <w:spacing w:after="0" w:line="240" w:lineRule="auto"/>
                    <w:rPr>
                      <w:rFonts w:ascii="Trebuchet MS" w:eastAsia="Times New Roman" w:hAnsi="Trebuchet MS" w:cs="Calibri"/>
                      <w:b/>
                      <w:bCs/>
                      <w:color w:val="3F3F76"/>
                      <w:lang w:val="en-US"/>
                    </w:rPr>
                    <w:pPrChange w:id="22" w:author="Ioana" w:date="2022-04-28T14:32:00Z">
                      <w:pPr>
                        <w:spacing w:after="0" w:line="240" w:lineRule="auto"/>
                        <w:jc w:val="center"/>
                      </w:pPr>
                    </w:pPrChange>
                  </w:pPr>
                  <w:ins w:id="23" w:author="Ioana" w:date="2022-04-28T14:32:00Z">
                    <w:r>
                      <w:rPr>
                        <w:rFonts w:ascii="Trebuchet MS" w:eastAsia="Times New Roman" w:hAnsi="Trebuchet MS" w:cs="Calibri"/>
                        <w:b/>
                        <w:bCs/>
                        <w:color w:val="3F3F76"/>
                        <w:lang w:val="en-US"/>
                      </w:rPr>
                      <w:t>0.23%</w:t>
                    </w:r>
                  </w:ins>
                </w:p>
              </w:tc>
              <w:tc>
                <w:tcPr>
                  <w:tcW w:w="267" w:type="dxa"/>
                  <w:vMerge w:val="restart"/>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6359C3" w:rsidRPr="00F078AB" w:rsidTr="006359C3">
              <w:trPr>
                <w:trHeight w:val="63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142"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667" w:type="dxa"/>
                  <w:vMerge/>
                  <w:tcBorders>
                    <w:top w:val="nil"/>
                    <w:left w:val="single" w:sz="4" w:space="0" w:color="auto"/>
                    <w:bottom w:val="single" w:sz="4" w:space="0" w:color="auto"/>
                    <w:right w:val="single" w:sz="4" w:space="0" w:color="auto"/>
                  </w:tcBorders>
                  <w:shd w:val="clear" w:color="auto" w:fill="FFFF00"/>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384" w:type="dxa"/>
                  <w:vMerge/>
                  <w:tcBorders>
                    <w:top w:val="nil"/>
                    <w:left w:val="single" w:sz="4" w:space="0" w:color="auto"/>
                    <w:bottom w:val="single" w:sz="4" w:space="0" w:color="auto"/>
                    <w:right w:val="single" w:sz="4" w:space="0" w:color="auto"/>
                  </w:tcBorders>
                  <w:shd w:val="clear" w:color="auto" w:fill="FFFF00"/>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vMerge/>
                  <w:tcBorders>
                    <w:top w:val="nil"/>
                    <w:left w:val="nil"/>
                    <w:bottom w:val="nil"/>
                    <w:right w:val="nil"/>
                  </w:tcBorders>
                  <w:vAlign w:val="center"/>
                  <w:hideMark/>
                </w:tcPr>
                <w:p w:rsidR="00F078AB" w:rsidRPr="00F078AB" w:rsidRDefault="00F078AB" w:rsidP="00F078AB">
                  <w:pPr>
                    <w:spacing w:after="0" w:line="240" w:lineRule="auto"/>
                    <w:rPr>
                      <w:rFonts w:ascii="Calibri" w:eastAsia="Times New Roman" w:hAnsi="Calibri" w:cs="Calibri"/>
                      <w:b/>
                      <w:bCs/>
                      <w:color w:val="000000"/>
                      <w:sz w:val="32"/>
                      <w:szCs w:val="32"/>
                      <w:lang w:val="en-US"/>
                    </w:rPr>
                  </w:pP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imes New Roman" w:eastAsia="Times New Roman" w:hAnsi="Times New Roman" w:cs="Times New Roman"/>
                      <w:sz w:val="20"/>
                      <w:szCs w:val="20"/>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val="restart"/>
                  <w:tcBorders>
                    <w:top w:val="nil"/>
                    <w:left w:val="single" w:sz="4" w:space="0" w:color="auto"/>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6</w:t>
                  </w: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M3/6A</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100%</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280,000.00</w:t>
                  </w:r>
                </w:p>
              </w:tc>
              <w:tc>
                <w:tcPr>
                  <w:tcW w:w="2384" w:type="dxa"/>
                  <w:vMerge w:val="restart"/>
                  <w:tcBorders>
                    <w:top w:val="nil"/>
                    <w:left w:val="single" w:sz="4" w:space="0" w:color="auto"/>
                    <w:bottom w:val="single" w:sz="4" w:space="0" w:color="auto"/>
                    <w:right w:val="single" w:sz="4" w:space="0" w:color="auto"/>
                  </w:tcBorders>
                  <w:shd w:val="clear" w:color="000000" w:fill="FFFF00"/>
                  <w:vAlign w:val="bottom"/>
                  <w:hideMark/>
                </w:tcPr>
                <w:p w:rsidR="00F078AB" w:rsidRDefault="00F078AB" w:rsidP="00F078AB">
                  <w:pPr>
                    <w:spacing w:after="0" w:line="240" w:lineRule="auto"/>
                    <w:jc w:val="center"/>
                    <w:rPr>
                      <w:rFonts w:ascii="Trebuchet MS" w:eastAsia="Times New Roman" w:hAnsi="Trebuchet MS" w:cs="Calibri"/>
                      <w:b/>
                      <w:bCs/>
                      <w:color w:val="3F3F76"/>
                      <w:lang w:val="en-US"/>
                    </w:rPr>
                  </w:pPr>
                </w:p>
                <w:p w:rsidR="006359C3" w:rsidRDefault="001F53DD" w:rsidP="00F078AB">
                  <w:pPr>
                    <w:spacing w:after="0" w:line="240" w:lineRule="auto"/>
                    <w:jc w:val="center"/>
                    <w:rPr>
                      <w:ins w:id="24" w:author="Ioana" w:date="2022-03-28T14:57:00Z"/>
                      <w:rFonts w:ascii="Trebuchet MS" w:eastAsia="Times New Roman" w:hAnsi="Trebuchet MS" w:cs="Calibri"/>
                      <w:b/>
                      <w:bCs/>
                      <w:color w:val="3F3F76"/>
                      <w:lang w:val="en-US"/>
                    </w:rPr>
                  </w:pPr>
                  <w:del w:id="25" w:author="Ioana" w:date="2022-03-28T14:57:00Z">
                    <w:r w:rsidDel="001F53DD">
                      <w:rPr>
                        <w:rFonts w:ascii="Trebuchet MS" w:eastAsia="Times New Roman" w:hAnsi="Trebuchet MS" w:cs="Calibri"/>
                        <w:b/>
                        <w:bCs/>
                        <w:color w:val="3F3F76"/>
                        <w:lang w:val="en-US"/>
                      </w:rPr>
                      <w:delText>8</w:delText>
                    </w:r>
                    <w:r w:rsidR="006359C3" w:rsidDel="001F53DD">
                      <w:rPr>
                        <w:rFonts w:ascii="Trebuchet MS" w:eastAsia="Times New Roman" w:hAnsi="Trebuchet MS" w:cs="Calibri"/>
                        <w:b/>
                        <w:bCs/>
                        <w:color w:val="3F3F76"/>
                        <w:lang w:val="en-US"/>
                      </w:rPr>
                      <w:delText>61,894.62</w:delText>
                    </w:r>
                  </w:del>
                </w:p>
                <w:p w:rsidR="001F53DD" w:rsidRPr="00F078AB" w:rsidRDefault="001F53DD" w:rsidP="00F078AB">
                  <w:pPr>
                    <w:spacing w:after="0" w:line="240" w:lineRule="auto"/>
                    <w:jc w:val="center"/>
                    <w:rPr>
                      <w:rFonts w:ascii="Trebuchet MS" w:eastAsia="Times New Roman" w:hAnsi="Trebuchet MS" w:cs="Calibri"/>
                      <w:b/>
                      <w:bCs/>
                      <w:color w:val="3F3F76"/>
                      <w:lang w:val="en-US"/>
                    </w:rPr>
                  </w:pPr>
                  <w:ins w:id="26" w:author="Ioana" w:date="2022-03-28T14:57:00Z">
                    <w:r>
                      <w:rPr>
                        <w:rFonts w:ascii="Trebuchet MS" w:eastAsia="Times New Roman" w:hAnsi="Trebuchet MS" w:cs="Calibri"/>
                        <w:b/>
                        <w:bCs/>
                        <w:color w:val="3F3F76"/>
                        <w:lang w:val="en-US"/>
                      </w:rPr>
                      <w:t>961.894.62</w:t>
                    </w:r>
                  </w:ins>
                </w:p>
              </w:tc>
              <w:tc>
                <w:tcPr>
                  <w:tcW w:w="1320" w:type="dxa"/>
                  <w:vMerge w:val="restart"/>
                  <w:tcBorders>
                    <w:top w:val="nil"/>
                    <w:left w:val="single" w:sz="4" w:space="0" w:color="auto"/>
                    <w:bottom w:val="single" w:sz="4" w:space="0" w:color="auto"/>
                    <w:right w:val="single" w:sz="4" w:space="0" w:color="auto"/>
                  </w:tcBorders>
                  <w:shd w:val="clear" w:color="000000" w:fill="FFFF00"/>
                  <w:vAlign w:val="bottom"/>
                  <w:hideMark/>
                </w:tcPr>
                <w:p w:rsidR="00F078AB" w:rsidRDefault="00F078AB" w:rsidP="00F078AB">
                  <w:pPr>
                    <w:spacing w:after="0" w:line="240" w:lineRule="auto"/>
                    <w:jc w:val="center"/>
                    <w:rPr>
                      <w:rFonts w:ascii="Trebuchet MS" w:eastAsia="Times New Roman" w:hAnsi="Trebuchet MS" w:cs="Calibri"/>
                      <w:b/>
                      <w:bCs/>
                      <w:color w:val="3F3F76"/>
                      <w:lang w:val="en-US"/>
                    </w:rPr>
                  </w:pPr>
                </w:p>
                <w:p w:rsidR="006359C3" w:rsidRDefault="001F53DD" w:rsidP="00F078AB">
                  <w:pPr>
                    <w:spacing w:after="0" w:line="240" w:lineRule="auto"/>
                    <w:jc w:val="center"/>
                    <w:rPr>
                      <w:ins w:id="27" w:author="Ioana" w:date="2022-03-28T14:57:00Z"/>
                      <w:rFonts w:ascii="Trebuchet MS" w:eastAsia="Times New Roman" w:hAnsi="Trebuchet MS" w:cs="Calibri"/>
                      <w:b/>
                      <w:bCs/>
                      <w:color w:val="3F3F76"/>
                      <w:lang w:val="en-US"/>
                    </w:rPr>
                  </w:pPr>
                  <w:del w:id="28" w:author="Ioana" w:date="2022-03-28T14:57:00Z">
                    <w:r w:rsidDel="001F53DD">
                      <w:rPr>
                        <w:rFonts w:ascii="Trebuchet MS" w:eastAsia="Times New Roman" w:hAnsi="Trebuchet MS" w:cs="Calibri"/>
                        <w:b/>
                        <w:bCs/>
                        <w:color w:val="3F3F76"/>
                        <w:lang w:val="en-US"/>
                      </w:rPr>
                      <w:delText>39.51</w:delText>
                    </w:r>
                    <w:r w:rsidR="006359C3" w:rsidDel="001F53DD">
                      <w:rPr>
                        <w:rFonts w:ascii="Trebuchet MS" w:eastAsia="Times New Roman" w:hAnsi="Trebuchet MS" w:cs="Calibri"/>
                        <w:b/>
                        <w:bCs/>
                        <w:color w:val="3F3F76"/>
                        <w:lang w:val="en-US"/>
                      </w:rPr>
                      <w:delText>%</w:delText>
                    </w:r>
                  </w:del>
                </w:p>
                <w:p w:rsidR="001F53DD" w:rsidRPr="00F078AB" w:rsidRDefault="001F53DD" w:rsidP="00F078AB">
                  <w:pPr>
                    <w:spacing w:after="0" w:line="240" w:lineRule="auto"/>
                    <w:jc w:val="center"/>
                    <w:rPr>
                      <w:rFonts w:ascii="Trebuchet MS" w:eastAsia="Times New Roman" w:hAnsi="Trebuchet MS" w:cs="Calibri"/>
                      <w:b/>
                      <w:bCs/>
                      <w:color w:val="3F3F76"/>
                      <w:lang w:val="en-US"/>
                    </w:rPr>
                  </w:pPr>
                  <w:ins w:id="29" w:author="Ioana" w:date="2022-03-28T14:57:00Z">
                    <w:r>
                      <w:rPr>
                        <w:rFonts w:ascii="Trebuchet MS" w:eastAsia="Times New Roman" w:hAnsi="Trebuchet MS" w:cs="Calibri"/>
                        <w:b/>
                        <w:bCs/>
                        <w:color w:val="3F3F76"/>
                        <w:lang w:val="en-US"/>
                      </w:rPr>
                      <w:t>44.09%</w:t>
                    </w:r>
                  </w:ins>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42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M4/6A</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90%</w:t>
                  </w:r>
                </w:p>
              </w:tc>
              <w:tc>
                <w:tcPr>
                  <w:tcW w:w="667" w:type="dxa"/>
                  <w:tcBorders>
                    <w:top w:val="nil"/>
                    <w:left w:val="nil"/>
                    <w:bottom w:val="single" w:sz="4" w:space="0" w:color="auto"/>
                    <w:right w:val="single" w:sz="4" w:space="0" w:color="auto"/>
                  </w:tcBorders>
                  <w:shd w:val="clear" w:color="000000" w:fill="FFFF00"/>
                  <w:vAlign w:val="bottom"/>
                  <w:hideMark/>
                </w:tcPr>
                <w:p w:rsidR="00F078AB" w:rsidRDefault="00F078AB" w:rsidP="00F078AB">
                  <w:pPr>
                    <w:spacing w:after="0" w:line="240" w:lineRule="auto"/>
                    <w:jc w:val="right"/>
                    <w:rPr>
                      <w:rFonts w:ascii="Trebuchet MS" w:eastAsia="Times New Roman" w:hAnsi="Trebuchet MS" w:cs="Calibri"/>
                      <w:b/>
                      <w:bCs/>
                      <w:color w:val="3F3F76"/>
                      <w:lang w:val="en-US"/>
                    </w:rPr>
                  </w:pPr>
                </w:p>
                <w:p w:rsidR="006359C3" w:rsidRDefault="001F53DD" w:rsidP="00F078AB">
                  <w:pPr>
                    <w:spacing w:after="0" w:line="240" w:lineRule="auto"/>
                    <w:jc w:val="right"/>
                    <w:rPr>
                      <w:ins w:id="30" w:author="Ioana" w:date="2022-03-28T14:57:00Z"/>
                      <w:rFonts w:ascii="Trebuchet MS" w:eastAsia="Times New Roman" w:hAnsi="Trebuchet MS" w:cs="Calibri"/>
                      <w:b/>
                      <w:bCs/>
                      <w:color w:val="3F3F76"/>
                      <w:lang w:val="en-US"/>
                    </w:rPr>
                  </w:pPr>
                  <w:del w:id="31" w:author="Ioana" w:date="2022-03-28T14:57:00Z">
                    <w:r w:rsidDel="001F53DD">
                      <w:rPr>
                        <w:rFonts w:ascii="Trebuchet MS" w:eastAsia="Times New Roman" w:hAnsi="Trebuchet MS" w:cs="Calibri"/>
                        <w:b/>
                        <w:bCs/>
                        <w:color w:val="3F3F76"/>
                        <w:lang w:val="en-US"/>
                      </w:rPr>
                      <w:delText>3</w:delText>
                    </w:r>
                    <w:r w:rsidR="006359C3" w:rsidDel="001F53DD">
                      <w:rPr>
                        <w:rFonts w:ascii="Trebuchet MS" w:eastAsia="Times New Roman" w:hAnsi="Trebuchet MS" w:cs="Calibri"/>
                        <w:b/>
                        <w:bCs/>
                        <w:color w:val="3F3F76"/>
                        <w:lang w:val="en-US"/>
                      </w:rPr>
                      <w:delText>30,762.62</w:delText>
                    </w:r>
                  </w:del>
                </w:p>
                <w:p w:rsidR="001F53DD" w:rsidRPr="00F078AB" w:rsidRDefault="001F53DD" w:rsidP="00F078AB">
                  <w:pPr>
                    <w:spacing w:after="0" w:line="240" w:lineRule="auto"/>
                    <w:jc w:val="right"/>
                    <w:rPr>
                      <w:rFonts w:ascii="Trebuchet MS" w:eastAsia="Times New Roman" w:hAnsi="Trebuchet MS" w:cs="Calibri"/>
                      <w:b/>
                      <w:bCs/>
                      <w:color w:val="3F3F76"/>
                      <w:lang w:val="en-US"/>
                    </w:rPr>
                  </w:pPr>
                  <w:ins w:id="32" w:author="Ioana" w:date="2022-03-28T14:57:00Z">
                    <w:r>
                      <w:rPr>
                        <w:rFonts w:ascii="Trebuchet MS" w:eastAsia="Times New Roman" w:hAnsi="Trebuchet MS" w:cs="Calibri"/>
                        <w:b/>
                        <w:bCs/>
                        <w:color w:val="3F3F76"/>
                        <w:lang w:val="en-US"/>
                      </w:rPr>
                      <w:t>430,762.62</w:t>
                    </w:r>
                  </w:ins>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231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M5/6B</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100%  investiții  negeneratoare de venit</w:t>
                  </w:r>
                  <w:r w:rsidRPr="00F078AB">
                    <w:rPr>
                      <w:rFonts w:ascii="Trebuchet MS" w:eastAsia="Times New Roman" w:hAnsi="Trebuchet MS" w:cs="Calibri"/>
                      <w:b/>
                      <w:bCs/>
                      <w:color w:val="3F3F76"/>
                      <w:lang w:val="en-US"/>
                    </w:rPr>
                    <w:br/>
                    <w:t xml:space="preserve"> 90% pentru investiții generatoare de venit</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137,213.00</w:t>
                  </w:r>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vAlign w:val="center"/>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421B9E" w:rsidRPr="00F078AB" w:rsidTr="00421B9E">
              <w:trPr>
                <w:trHeight w:val="231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1055"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97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M6/6B</w:t>
                  </w:r>
                </w:p>
              </w:tc>
              <w:tc>
                <w:tcPr>
                  <w:tcW w:w="2142"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100% investiții negeneratoare de venit</w:t>
                  </w:r>
                  <w:r w:rsidRPr="00F078AB">
                    <w:rPr>
                      <w:rFonts w:ascii="Trebuchet MS" w:eastAsia="Times New Roman" w:hAnsi="Trebuchet MS" w:cs="Calibri"/>
                      <w:b/>
                      <w:bCs/>
                      <w:color w:val="3F3F76"/>
                      <w:lang w:val="en-US"/>
                    </w:rPr>
                    <w:br/>
                    <w:t xml:space="preserve"> 90% pentru investiții generatoare de venit</w:t>
                  </w:r>
                </w:p>
              </w:tc>
              <w:tc>
                <w:tcPr>
                  <w:tcW w:w="667" w:type="dxa"/>
                  <w:tcBorders>
                    <w:top w:val="nil"/>
                    <w:left w:val="nil"/>
                    <w:bottom w:val="single" w:sz="4" w:space="0" w:color="auto"/>
                    <w:right w:val="single" w:sz="4" w:space="0" w:color="auto"/>
                  </w:tcBorders>
                  <w:shd w:val="clear" w:color="auto" w:fill="auto"/>
                  <w:vAlign w:val="bottom"/>
                  <w:hideMark/>
                </w:tcPr>
                <w:p w:rsidR="00F078AB" w:rsidRPr="00F078AB" w:rsidRDefault="00F078AB" w:rsidP="00F078AB">
                  <w:pPr>
                    <w:spacing w:after="0" w:line="240" w:lineRule="auto"/>
                    <w:jc w:val="right"/>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113,919.00</w:t>
                  </w:r>
                </w:p>
              </w:tc>
              <w:tc>
                <w:tcPr>
                  <w:tcW w:w="2384"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1320" w:type="dxa"/>
                  <w:vMerge/>
                  <w:tcBorders>
                    <w:top w:val="nil"/>
                    <w:left w:val="single" w:sz="4" w:space="0" w:color="auto"/>
                    <w:bottom w:val="single" w:sz="4" w:space="0" w:color="auto"/>
                    <w:right w:val="single" w:sz="4" w:space="0" w:color="auto"/>
                  </w:tcBorders>
                  <w:vAlign w:val="center"/>
                  <w:hideMark/>
                </w:tcPr>
                <w:p w:rsidR="00F078AB" w:rsidRPr="00F078AB" w:rsidRDefault="00F078AB" w:rsidP="00F078AB">
                  <w:pPr>
                    <w:spacing w:after="0" w:line="240" w:lineRule="auto"/>
                    <w:rPr>
                      <w:rFonts w:ascii="Trebuchet MS" w:eastAsia="Times New Roman" w:hAnsi="Trebuchet MS" w:cs="Calibri"/>
                      <w:b/>
                      <w:bCs/>
                      <w:color w:val="3F3F76"/>
                      <w:lang w:val="en-US"/>
                    </w:rPr>
                  </w:pPr>
                </w:p>
              </w:tc>
              <w:tc>
                <w:tcPr>
                  <w:tcW w:w="267" w:type="dxa"/>
                  <w:tcBorders>
                    <w:top w:val="nil"/>
                    <w:left w:val="nil"/>
                    <w:bottom w:val="nil"/>
                    <w:right w:val="nil"/>
                  </w:tcBorders>
                  <w:shd w:val="clear" w:color="000000" w:fill="FFFFFF"/>
                  <w:vAlign w:val="center"/>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r w:rsidRPr="00F078AB">
                    <w:rPr>
                      <w:rFonts w:ascii="Calibri" w:eastAsia="Times New Roman" w:hAnsi="Calibri" w:cs="Calibri"/>
                      <w:b/>
                      <w:bCs/>
                      <w:color w:val="000000"/>
                      <w:sz w:val="32"/>
                      <w:szCs w:val="32"/>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jc w:val="center"/>
                    <w:rPr>
                      <w:rFonts w:ascii="Calibri" w:eastAsia="Times New Roman" w:hAnsi="Calibri" w:cs="Calibri"/>
                      <w:b/>
                      <w:bCs/>
                      <w:color w:val="000000"/>
                      <w:sz w:val="32"/>
                      <w:szCs w:val="32"/>
                      <w:lang w:val="en-US"/>
                    </w:rPr>
                  </w:pPr>
                </w:p>
              </w:tc>
            </w:tr>
            <w:tr w:rsidR="00F078AB" w:rsidRPr="00F078AB" w:rsidTr="00205866">
              <w:trPr>
                <w:trHeight w:val="99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202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Cheltuieli de funcționare și animare</w:t>
                  </w:r>
                  <w:r w:rsidRPr="00F078AB">
                    <w:rPr>
                      <w:rFonts w:ascii="Trebuchet MS" w:eastAsia="Times New Roman" w:hAnsi="Trebuchet MS" w:cs="Calibri"/>
                      <w:b/>
                      <w:bCs/>
                      <w:color w:val="3F3F76"/>
                      <w:vertAlign w:val="superscript"/>
                      <w:lang w:val="en-US"/>
                    </w:rPr>
                    <w:t>4</w:t>
                  </w:r>
                </w:p>
              </w:tc>
              <w:tc>
                <w:tcPr>
                  <w:tcW w:w="2142" w:type="dxa"/>
                  <w:tcBorders>
                    <w:top w:val="nil"/>
                    <w:left w:val="nil"/>
                    <w:bottom w:val="single" w:sz="4" w:space="0" w:color="auto"/>
                    <w:right w:val="single" w:sz="4" w:space="0" w:color="auto"/>
                  </w:tcBorders>
                  <w:shd w:val="clear" w:color="auto" w:fill="FFFFFF" w:themeFill="background1"/>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 </w:t>
                  </w:r>
                </w:p>
              </w:tc>
              <w:tc>
                <w:tcPr>
                  <w:tcW w:w="3051"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436,286.46</w:t>
                  </w:r>
                </w:p>
              </w:tc>
              <w:tc>
                <w:tcPr>
                  <w:tcW w:w="1320" w:type="dxa"/>
                  <w:tcBorders>
                    <w:top w:val="nil"/>
                    <w:left w:val="nil"/>
                    <w:bottom w:val="single" w:sz="4" w:space="0" w:color="auto"/>
                    <w:right w:val="single" w:sz="4" w:space="0" w:color="auto"/>
                  </w:tcBorders>
                  <w:shd w:val="clear" w:color="auto" w:fill="FFFFFF" w:themeFill="background1"/>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20.00%</w:t>
                  </w: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r w:rsidR="00F078AB" w:rsidRPr="00F078AB" w:rsidTr="00CA6716">
              <w:trPr>
                <w:trHeight w:val="450"/>
              </w:trPr>
              <w:tc>
                <w:tcPr>
                  <w:tcW w:w="1208" w:type="dxa"/>
                  <w:vMerge/>
                  <w:tcBorders>
                    <w:top w:val="single" w:sz="8" w:space="0" w:color="BF8F00"/>
                    <w:left w:val="single" w:sz="8" w:space="0" w:color="BF8F00"/>
                    <w:bottom w:val="single" w:sz="8" w:space="0" w:color="BF8F00"/>
                    <w:right w:val="single" w:sz="4" w:space="0" w:color="7F7F7F"/>
                  </w:tcBorders>
                  <w:vAlign w:val="center"/>
                  <w:hideMark/>
                </w:tcPr>
                <w:p w:rsidR="00F078AB" w:rsidRPr="00F078AB" w:rsidRDefault="00F078AB" w:rsidP="00F078AB">
                  <w:pPr>
                    <w:spacing w:after="0" w:line="240" w:lineRule="auto"/>
                    <w:rPr>
                      <w:rFonts w:ascii="Trebuchet MS" w:eastAsia="Times New Roman" w:hAnsi="Trebuchet MS" w:cs="Calibri"/>
                      <w:b/>
                      <w:bCs/>
                      <w:color w:val="3F3F76"/>
                      <w:sz w:val="36"/>
                      <w:szCs w:val="36"/>
                      <w:lang w:val="en-US"/>
                    </w:rPr>
                  </w:pPr>
                </w:p>
              </w:tc>
              <w:tc>
                <w:tcPr>
                  <w:tcW w:w="416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078AB" w:rsidRPr="00F078AB" w:rsidRDefault="00F078AB" w:rsidP="00F078AB">
                  <w:pPr>
                    <w:spacing w:after="0" w:line="240" w:lineRule="auto"/>
                    <w:jc w:val="center"/>
                    <w:rPr>
                      <w:rFonts w:ascii="Trebuchet MS" w:eastAsia="Times New Roman" w:hAnsi="Trebuchet MS" w:cs="Calibri"/>
                      <w:b/>
                      <w:bCs/>
                      <w:color w:val="3F3F76"/>
                      <w:lang w:val="en-US"/>
                    </w:rPr>
                  </w:pPr>
                  <w:r w:rsidRPr="00F078AB">
                    <w:rPr>
                      <w:rFonts w:ascii="Trebuchet MS" w:eastAsia="Times New Roman" w:hAnsi="Trebuchet MS" w:cs="Calibri"/>
                      <w:b/>
                      <w:bCs/>
                      <w:color w:val="3F3F76"/>
                      <w:lang w:val="en-US"/>
                    </w:rPr>
                    <w:t>TOTAL COMPONENTA A+B</w:t>
                  </w:r>
                </w:p>
              </w:tc>
              <w:tc>
                <w:tcPr>
                  <w:tcW w:w="4371" w:type="dxa"/>
                  <w:gridSpan w:val="3"/>
                  <w:tcBorders>
                    <w:top w:val="single" w:sz="4" w:space="0" w:color="auto"/>
                    <w:left w:val="nil"/>
                    <w:bottom w:val="single" w:sz="4" w:space="0" w:color="auto"/>
                    <w:right w:val="single" w:sz="4" w:space="0" w:color="auto"/>
                  </w:tcBorders>
                  <w:shd w:val="clear" w:color="auto" w:fill="FFFFFF" w:themeFill="background1"/>
                  <w:vAlign w:val="bottom"/>
                  <w:hideMark/>
                </w:tcPr>
                <w:p w:rsidR="00F078AB" w:rsidRDefault="00F078AB" w:rsidP="00F078AB">
                  <w:pPr>
                    <w:spacing w:after="0" w:line="240" w:lineRule="auto"/>
                    <w:jc w:val="center"/>
                    <w:rPr>
                      <w:rFonts w:ascii="Trebuchet MS" w:eastAsia="Times New Roman" w:hAnsi="Trebuchet MS" w:cs="Calibri"/>
                      <w:b/>
                      <w:bCs/>
                      <w:color w:val="3F3F76"/>
                      <w:lang w:val="en-US"/>
                    </w:rPr>
                  </w:pPr>
                </w:p>
                <w:p w:rsidR="00205866" w:rsidRDefault="00205866" w:rsidP="00F078AB">
                  <w:pPr>
                    <w:spacing w:after="0" w:line="240" w:lineRule="auto"/>
                    <w:jc w:val="center"/>
                    <w:rPr>
                      <w:rFonts w:ascii="Trebuchet MS" w:eastAsia="Times New Roman" w:hAnsi="Trebuchet MS" w:cs="Calibri"/>
                      <w:b/>
                      <w:bCs/>
                      <w:color w:val="3F3F76"/>
                      <w:lang w:val="en-US"/>
                    </w:rPr>
                  </w:pPr>
                </w:p>
                <w:p w:rsidR="001F53DD" w:rsidRPr="00F078AB" w:rsidRDefault="00CA6716" w:rsidP="00F078AB">
                  <w:pPr>
                    <w:spacing w:after="0" w:line="240" w:lineRule="auto"/>
                    <w:jc w:val="center"/>
                    <w:rPr>
                      <w:rFonts w:ascii="Trebuchet MS" w:eastAsia="Times New Roman" w:hAnsi="Trebuchet MS" w:cs="Calibri"/>
                      <w:b/>
                      <w:bCs/>
                      <w:color w:val="3F3F76"/>
                      <w:lang w:val="en-US"/>
                    </w:rPr>
                  </w:pPr>
                  <w:r>
                    <w:rPr>
                      <w:rFonts w:ascii="Trebuchet MS" w:eastAsia="Times New Roman" w:hAnsi="Trebuchet MS" w:cs="Calibri"/>
                      <w:b/>
                      <w:bCs/>
                      <w:color w:val="3F3F76"/>
                      <w:lang w:val="en-US"/>
                    </w:rPr>
                    <w:t>2181432.30</w:t>
                  </w:r>
                </w:p>
              </w:tc>
              <w:tc>
                <w:tcPr>
                  <w:tcW w:w="267" w:type="dxa"/>
                  <w:tcBorders>
                    <w:top w:val="nil"/>
                    <w:left w:val="nil"/>
                    <w:bottom w:val="nil"/>
                    <w:right w:val="nil"/>
                  </w:tcBorders>
                  <w:shd w:val="clear" w:color="000000" w:fill="FFFFFF"/>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r w:rsidRPr="00F078AB">
                    <w:rPr>
                      <w:rFonts w:ascii="Trebuchet MS" w:eastAsia="Times New Roman" w:hAnsi="Trebuchet MS" w:cs="Calibri"/>
                      <w:color w:val="000000"/>
                      <w:lang w:val="en-US"/>
                    </w:rPr>
                    <w:t> </w:t>
                  </w:r>
                </w:p>
              </w:tc>
              <w:tc>
                <w:tcPr>
                  <w:tcW w:w="220" w:type="dxa"/>
                  <w:tcBorders>
                    <w:top w:val="nil"/>
                    <w:left w:val="nil"/>
                    <w:bottom w:val="nil"/>
                    <w:right w:val="nil"/>
                  </w:tcBorders>
                  <w:shd w:val="clear" w:color="auto" w:fill="auto"/>
                  <w:noWrap/>
                  <w:vAlign w:val="bottom"/>
                  <w:hideMark/>
                </w:tcPr>
                <w:p w:rsidR="00F078AB" w:rsidRPr="00F078AB" w:rsidRDefault="00F078AB" w:rsidP="00F078AB">
                  <w:pPr>
                    <w:spacing w:after="0" w:line="240" w:lineRule="auto"/>
                    <w:rPr>
                      <w:rFonts w:ascii="Trebuchet MS" w:eastAsia="Times New Roman" w:hAnsi="Trebuchet MS" w:cs="Calibri"/>
                      <w:color w:val="000000"/>
                      <w:lang w:val="en-US"/>
                    </w:rPr>
                  </w:pPr>
                </w:p>
              </w:tc>
            </w:tr>
          </w:tbl>
          <w:p w:rsidR="000C3FBF" w:rsidRPr="000C3FBF" w:rsidRDefault="000C3FBF" w:rsidP="000C3FBF">
            <w:pPr>
              <w:pStyle w:val="ListParagraph"/>
              <w:spacing w:after="240" w:line="240" w:lineRule="auto"/>
              <w:ind w:left="1440"/>
              <w:jc w:val="both"/>
              <w:rPr>
                <w:rFonts w:ascii="Trebuchet MS" w:eastAsia="Times New Roman" w:hAnsi="Trebuchet MS"/>
                <w:b/>
                <w:noProof/>
                <w:szCs w:val="24"/>
              </w:rPr>
            </w:pPr>
          </w:p>
        </w:tc>
      </w:tr>
      <w:tr w:rsidR="00421B9E" w:rsidRPr="00D52673" w:rsidTr="00616009">
        <w:tc>
          <w:tcPr>
            <w:tcW w:w="5000" w:type="pct"/>
            <w:shd w:val="clear" w:color="auto" w:fill="auto"/>
          </w:tcPr>
          <w:p w:rsidR="00421B9E" w:rsidRPr="000C3FBF" w:rsidRDefault="00421B9E" w:rsidP="000C3FBF">
            <w:pPr>
              <w:spacing w:after="240" w:line="240" w:lineRule="auto"/>
              <w:jc w:val="both"/>
              <w:rPr>
                <w:rFonts w:ascii="Trebuchet MS" w:eastAsia="Times New Roman" w:hAnsi="Trebuchet MS"/>
                <w:noProof/>
                <w:szCs w:val="24"/>
              </w:rPr>
            </w:pPr>
          </w:p>
        </w:tc>
      </w:tr>
    </w:tbl>
    <w:p w:rsidR="00EC20BE" w:rsidRPr="00701095" w:rsidRDefault="00C233E7"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fr-BE"/>
        </w:rPr>
      </w:pPr>
      <w:r>
        <w:rPr>
          <w:rFonts w:ascii="Trebuchet MS" w:eastAsia="Times New Roman" w:hAnsi="Trebuchet MS" w:cs="Times New Roman"/>
          <w:noProof/>
          <w:color w:val="000000"/>
          <w:szCs w:val="24"/>
          <w:u w:val="single"/>
          <w:lang w:val="fr-BE"/>
        </w:rPr>
        <w:lastRenderedPageBreak/>
        <w:t xml:space="preserve"> </w:t>
      </w:r>
      <w:r w:rsidR="00EC20BE" w:rsidRPr="00701095">
        <w:rPr>
          <w:rFonts w:ascii="Trebuchet MS" w:eastAsia="Times New Roman" w:hAnsi="Trebuchet MS" w:cs="Times New Roman"/>
          <w:noProof/>
          <w:color w:val="000000"/>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EC20BE" w:rsidRPr="00701095" w:rsidTr="00616009">
        <w:tc>
          <w:tcPr>
            <w:tcW w:w="0" w:type="auto"/>
            <w:shd w:val="clear" w:color="auto" w:fill="auto"/>
          </w:tcPr>
          <w:p w:rsidR="00C233E7" w:rsidRPr="00C233E7" w:rsidRDefault="00C233E7" w:rsidP="00C233E7">
            <w:pPr>
              <w:spacing w:after="0" w:line="240" w:lineRule="auto"/>
              <w:jc w:val="both"/>
              <w:rPr>
                <w:rFonts w:ascii="Trebuchet MS" w:eastAsia="Times New Roman" w:hAnsi="Trebuchet MS" w:cs="Times New Roman"/>
                <w:szCs w:val="24"/>
              </w:rPr>
            </w:pPr>
            <w:r w:rsidRPr="00C233E7">
              <w:rPr>
                <w:rFonts w:ascii="Trebuchet MS" w:eastAsia="Times New Roman" w:hAnsi="Trebuchet MS" w:cs="Times New Roman"/>
                <w:szCs w:val="24"/>
              </w:rPr>
              <w:t>Efectul generat de această modificare este reprezentat de o mai bună gestionare a implementării și a indicatorilor de monitorizare aferenți Strategiei de Dezvoltare Locală, impactul fiind unul pozitiv prin plusul adus de această modificare și anume: o rentabilitate crescută în vederea atingerii tuturor indicatorilor de monitorizare și o implementare eficientă a SDL.</w:t>
            </w:r>
          </w:p>
          <w:p w:rsidR="00EC20BE" w:rsidRPr="00701095" w:rsidRDefault="00C233E7" w:rsidP="00C233E7">
            <w:pPr>
              <w:spacing w:after="0" w:line="240" w:lineRule="auto"/>
              <w:jc w:val="both"/>
              <w:rPr>
                <w:rFonts w:ascii="Trebuchet MS" w:eastAsia="Times New Roman" w:hAnsi="Trebuchet MS" w:cs="Times New Roman"/>
                <w:szCs w:val="24"/>
              </w:rPr>
            </w:pPr>
            <w:r w:rsidRPr="00C233E7">
              <w:rPr>
                <w:rFonts w:ascii="Trebuchet MS" w:eastAsia="Times New Roman" w:hAnsi="Trebuchet MS" w:cs="Times New Roman"/>
                <w:szCs w:val="24"/>
              </w:rPr>
              <w:t>Prin această modificare, beneficiarii privați vor avea posibilitatea să acceseze fonduri pentru nevoile reale din teritoriu.</w:t>
            </w:r>
            <w:r>
              <w:rPr>
                <w:rFonts w:ascii="Trebuchet MS" w:eastAsia="Times New Roman" w:hAnsi="Trebuchet MS" w:cs="Times New Roman"/>
                <w:szCs w:val="24"/>
              </w:rPr>
              <w:t xml:space="preserve"> </w:t>
            </w:r>
            <w:r w:rsidRPr="00C233E7">
              <w:rPr>
                <w:rFonts w:ascii="Trebuchet MS" w:eastAsia="Times New Roman" w:hAnsi="Trebuchet MS" w:cs="Times New Roman"/>
                <w:szCs w:val="24"/>
              </w:rPr>
              <w:t xml:space="preserve">Ca si rezultate scontate , prin prezenta </w:t>
            </w:r>
            <w:r>
              <w:rPr>
                <w:rFonts w:ascii="Trebuchet MS" w:eastAsia="Times New Roman" w:hAnsi="Trebuchet MS" w:cs="Times New Roman"/>
                <w:szCs w:val="24"/>
              </w:rPr>
              <w:t xml:space="preserve">modificare </w:t>
            </w:r>
            <w:r w:rsidRPr="00C233E7">
              <w:rPr>
                <w:rFonts w:ascii="Trebuchet MS" w:eastAsia="Times New Roman" w:hAnsi="Trebuchet MS" w:cs="Times New Roman"/>
                <w:szCs w:val="24"/>
              </w:rPr>
              <w:t>, Gal Constanta Sud va genera minim o sesiune de depunere proiecte cu minim un proiect selectat in vederea finantarii acestu</w:t>
            </w:r>
            <w:r w:rsidR="00421B9E">
              <w:rPr>
                <w:rFonts w:ascii="Trebuchet MS" w:eastAsia="Times New Roman" w:hAnsi="Trebuchet MS" w:cs="Times New Roman"/>
                <w:szCs w:val="24"/>
              </w:rPr>
              <w:t>ia si o buna implementare a SDL prin folosirea sumelor disponibile in domenii ce vor conduce la dezvoltarea zonei.</w:t>
            </w:r>
          </w:p>
        </w:tc>
      </w:tr>
    </w:tbl>
    <w:p w:rsidR="00EC20BE" w:rsidRPr="00701095" w:rsidRDefault="00EC20BE"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en-US"/>
        </w:rPr>
      </w:pPr>
      <w:r w:rsidRPr="00701095">
        <w:rPr>
          <w:rFonts w:ascii="Trebuchet MS" w:eastAsia="Times New Roman" w:hAnsi="Trebuchet MS" w:cs="Times New Roman"/>
          <w:noProof/>
          <w:color w:val="000000"/>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EC20BE" w:rsidRPr="00701095" w:rsidTr="00616009">
        <w:trPr>
          <w:trHeight w:val="378"/>
        </w:trPr>
        <w:tc>
          <w:tcPr>
            <w:tcW w:w="0" w:type="auto"/>
            <w:shd w:val="clear" w:color="auto" w:fill="auto"/>
          </w:tcPr>
          <w:p w:rsidR="00EC20BE" w:rsidRPr="00701095" w:rsidRDefault="00C233E7" w:rsidP="007C356D">
            <w:pPr>
              <w:spacing w:after="0"/>
              <w:jc w:val="both"/>
              <w:rPr>
                <w:rFonts w:ascii="Trebuchet MS" w:eastAsia="Calibri" w:hAnsi="Trebuchet MS" w:cs="Times New Roman"/>
                <w:szCs w:val="24"/>
              </w:rPr>
            </w:pPr>
            <w:r>
              <w:t xml:space="preserve"> </w:t>
            </w:r>
            <w:r w:rsidRPr="00C233E7">
              <w:rPr>
                <w:rFonts w:ascii="Trebuchet MS" w:eastAsia="Times New Roman" w:hAnsi="Trebuchet MS"/>
                <w:szCs w:val="24"/>
                <w:lang w:bidi="lo-LA"/>
              </w:rPr>
              <w:t>Indicatorii de monitorizare raman neschimbati, urmand ca prezenta modificare sa aduca un impact pozitiv la momentul evaluarii acestora. Ponderea privind atingerea indicatorilor va fi mai mare decat cea propusa initial , ceea ce va reprezenta o plus valoare pentru Strategia de Dezvoltare Locala implementata de Asociatia Grup de Actiune Locala Constanta Sud.</w:t>
            </w:r>
          </w:p>
        </w:tc>
      </w:tr>
    </w:tbl>
    <w:p w:rsidR="00EC20BE" w:rsidRDefault="00EC20BE" w:rsidP="00EC20BE"/>
    <w:p w:rsidR="00421B9E" w:rsidRDefault="004B4C89" w:rsidP="00421B9E">
      <w:pPr>
        <w:ind w:left="360"/>
        <w:contextualSpacing/>
        <w:rPr>
          <w:rFonts w:ascii="Trebuchet MS" w:eastAsia="Times New Roman" w:hAnsi="Trebuchet MS" w:cs="Times New Roman"/>
          <w:b/>
          <w:bCs/>
          <w:szCs w:val="24"/>
          <w:lang w:val="en-US" w:eastAsia="ro-RO"/>
        </w:rPr>
      </w:pPr>
      <w:r w:rsidRPr="004B4C89">
        <w:rPr>
          <w:rFonts w:ascii="Trebuchet MS" w:eastAsia="Times New Roman" w:hAnsi="Trebuchet MS" w:cs="Times New Roman"/>
          <w:b/>
          <w:bCs/>
          <w:szCs w:val="24"/>
          <w:lang w:val="en-US" w:eastAsia="ro-RO"/>
        </w:rPr>
        <w:t xml:space="preserve">2. </w:t>
      </w:r>
      <w:r w:rsidR="00421B9E" w:rsidRPr="00421B9E">
        <w:rPr>
          <w:rFonts w:ascii="Trebuchet MS" w:eastAsia="Times New Roman" w:hAnsi="Trebuchet MS" w:cs="Times New Roman"/>
          <w:b/>
          <w:bCs/>
          <w:szCs w:val="24"/>
          <w:lang w:val="en-US" w:eastAsia="ro-RO"/>
        </w:rPr>
        <w:t xml:space="preserve">DENUMIREA MODIFICĂRII: </w:t>
      </w:r>
      <w:r w:rsidR="008F6B26">
        <w:rPr>
          <w:rFonts w:ascii="Trebuchet MS" w:eastAsia="Times New Roman" w:hAnsi="Trebuchet MS" w:cs="Times New Roman"/>
          <w:b/>
          <w:bCs/>
          <w:szCs w:val="24"/>
          <w:lang w:val="en-US" w:eastAsia="ro-RO"/>
        </w:rPr>
        <w:t xml:space="preserve">Actualizarea </w:t>
      </w:r>
      <w:r w:rsidR="00421B9E" w:rsidRPr="00421B9E">
        <w:rPr>
          <w:rFonts w:ascii="Trebuchet MS" w:eastAsia="Times New Roman" w:hAnsi="Trebuchet MS" w:cs="Times New Roman"/>
          <w:b/>
          <w:bCs/>
          <w:szCs w:val="24"/>
          <w:lang w:val="en-US" w:eastAsia="ro-RO"/>
        </w:rPr>
        <w:t xml:space="preserve"> Cap V – </w:t>
      </w:r>
      <w:r w:rsidR="008F6B26">
        <w:rPr>
          <w:rFonts w:ascii="Trebuchet MS" w:eastAsia="Times New Roman" w:hAnsi="Trebuchet MS" w:cs="Times New Roman"/>
          <w:b/>
          <w:bCs/>
          <w:szCs w:val="24"/>
          <w:lang w:val="en-US" w:eastAsia="ro-RO"/>
        </w:rPr>
        <w:t>Descrierea</w:t>
      </w:r>
      <w:r w:rsidR="00421B9E" w:rsidRPr="00421B9E">
        <w:rPr>
          <w:rFonts w:ascii="Trebuchet MS" w:eastAsia="Times New Roman" w:hAnsi="Trebuchet MS" w:cs="Times New Roman"/>
          <w:b/>
          <w:bCs/>
          <w:szCs w:val="24"/>
          <w:lang w:val="en-US" w:eastAsia="ro-RO"/>
        </w:rPr>
        <w:t xml:space="preserve"> masurilor din SDL</w:t>
      </w:r>
      <w:r w:rsidR="008F6B26">
        <w:rPr>
          <w:rFonts w:ascii="Trebuchet MS" w:eastAsia="Times New Roman" w:hAnsi="Trebuchet MS" w:cs="Times New Roman"/>
          <w:b/>
          <w:bCs/>
          <w:szCs w:val="24"/>
          <w:lang w:val="en-US" w:eastAsia="ro-RO"/>
        </w:rPr>
        <w:t>, respectiv a punctului 9. Sume (aplicabile) si rata sprijinului din fisa masurii</w:t>
      </w:r>
      <w:r w:rsidR="00421B9E" w:rsidRPr="00421B9E">
        <w:rPr>
          <w:rFonts w:ascii="Trebuchet MS" w:eastAsia="Times New Roman" w:hAnsi="Trebuchet MS" w:cs="Times New Roman"/>
          <w:b/>
          <w:bCs/>
          <w:szCs w:val="24"/>
          <w:lang w:val="en-US" w:eastAsia="ro-RO"/>
        </w:rPr>
        <w:t xml:space="preserve"> – M4/6A “Investitii in afaceri non-agricole” </w:t>
      </w:r>
      <w:r w:rsidR="008F6B26">
        <w:rPr>
          <w:rFonts w:ascii="Trebuchet MS" w:eastAsia="Times New Roman" w:hAnsi="Trebuchet MS" w:cs="Times New Roman"/>
          <w:b/>
          <w:bCs/>
          <w:szCs w:val="24"/>
          <w:lang w:val="en-US" w:eastAsia="ro-RO"/>
        </w:rPr>
        <w:t>conform pct.3, litera e</w:t>
      </w:r>
    </w:p>
    <w:p w:rsidR="00421B9E" w:rsidRDefault="00421B9E" w:rsidP="00421B9E">
      <w:pPr>
        <w:ind w:left="360"/>
        <w:contextualSpacing/>
        <w:rPr>
          <w:rFonts w:ascii="Trebuchet MS" w:eastAsia="Times New Roman" w:hAnsi="Trebuchet MS" w:cs="Times New Roman"/>
          <w:b/>
          <w:bCs/>
          <w:szCs w:val="24"/>
          <w:lang w:val="en-US" w:eastAsia="ro-RO"/>
        </w:rPr>
      </w:pPr>
    </w:p>
    <w:p w:rsidR="00EC20BE" w:rsidRPr="004B4C89" w:rsidRDefault="004B4C89" w:rsidP="00421B9E">
      <w:pPr>
        <w:ind w:left="360"/>
        <w:contextualSpacing/>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a) </w:t>
      </w:r>
      <w:r w:rsidR="00EC20BE" w:rsidRPr="004B4C89">
        <w:rPr>
          <w:rFonts w:ascii="Trebuchet MS" w:eastAsia="Times New Roman" w:hAnsi="Trebuchet MS" w:cs="Times New Roman"/>
          <w:noProof/>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4B4C89" w:rsidRPr="004B4C89" w:rsidTr="00616009">
        <w:trPr>
          <w:trHeight w:val="293"/>
        </w:trPr>
        <w:tc>
          <w:tcPr>
            <w:tcW w:w="5000" w:type="pct"/>
            <w:shd w:val="clear" w:color="auto" w:fill="auto"/>
          </w:tcPr>
          <w:p w:rsidR="00545357" w:rsidRDefault="00545357" w:rsidP="00545357">
            <w:pPr>
              <w:spacing w:after="0" w:line="240" w:lineRule="auto"/>
              <w:jc w:val="both"/>
              <w:rPr>
                <w:rFonts w:ascii="Trebuchet MS" w:eastAsia="Times New Roman" w:hAnsi="Trebuchet MS" w:cs="Times New Roman"/>
                <w:color w:val="000000" w:themeColor="text1"/>
                <w:szCs w:val="24"/>
                <w:lang w:val="it-CH"/>
              </w:rPr>
            </w:pPr>
            <w:r>
              <w:rPr>
                <w:rFonts w:ascii="Trebuchet MS" w:eastAsia="Times New Roman" w:hAnsi="Trebuchet MS" w:cs="Times New Roman"/>
                <w:color w:val="000000" w:themeColor="text1"/>
                <w:szCs w:val="24"/>
                <w:lang w:val="it-CH"/>
              </w:rPr>
              <w:t xml:space="preserve">Prin modificarea </w:t>
            </w:r>
            <w:r w:rsidRPr="00205866">
              <w:rPr>
                <w:rFonts w:ascii="Trebuchet MS" w:eastAsia="Times New Roman" w:hAnsi="Trebuchet MS" w:cs="Times New Roman"/>
                <w:b/>
                <w:color w:val="000000" w:themeColor="text1"/>
                <w:szCs w:val="24"/>
                <w:lang w:val="it-CH"/>
              </w:rPr>
              <w:t>Cap V – Descrierea masurilor din SDL , respectiv a punctului 9 Sume ( aplicaabile) si rata sprijinului</w:t>
            </w:r>
            <w:r>
              <w:rPr>
                <w:rFonts w:ascii="Trebuchet MS" w:eastAsia="Times New Roman" w:hAnsi="Trebuchet MS" w:cs="Times New Roman"/>
                <w:color w:val="000000" w:themeColor="text1"/>
                <w:szCs w:val="24"/>
                <w:lang w:val="it-CH"/>
              </w:rPr>
              <w:t xml:space="preserve"> din fisa masurii se doreste corelarea valorii sprijinului nerambursabil pe proiect in conformitate cu suma disponibila pe masura in cauza.</w:t>
            </w:r>
          </w:p>
          <w:p w:rsidR="00AE7CB4" w:rsidRDefault="00545357" w:rsidP="00545357">
            <w:pPr>
              <w:spacing w:after="0" w:line="240" w:lineRule="auto"/>
              <w:jc w:val="both"/>
              <w:rPr>
                <w:rFonts w:ascii="Trebuchet MS" w:eastAsia="Times New Roman" w:hAnsi="Trebuchet MS" w:cs="Times New Roman"/>
                <w:color w:val="000000" w:themeColor="text1"/>
                <w:szCs w:val="24"/>
                <w:lang w:val="it-CH"/>
              </w:rPr>
            </w:pPr>
            <w:r>
              <w:rPr>
                <w:rFonts w:ascii="Trebuchet MS" w:eastAsia="Times New Roman" w:hAnsi="Trebuchet MS" w:cs="Times New Roman"/>
                <w:color w:val="000000" w:themeColor="text1"/>
                <w:szCs w:val="24"/>
                <w:lang w:val="it-CH"/>
              </w:rPr>
              <w:t xml:space="preserve">Asociatia Grup de Actiune Locala Constanta Sud doreste o rata de absorbtie cat mai aproape de 100% la momentul finalizarii implementarii SDL. </w:t>
            </w:r>
          </w:p>
          <w:p w:rsidR="00545357" w:rsidRDefault="00545357" w:rsidP="00545357">
            <w:pPr>
              <w:spacing w:after="0" w:line="240" w:lineRule="auto"/>
              <w:jc w:val="both"/>
              <w:rPr>
                <w:rFonts w:ascii="Trebuchet MS" w:eastAsia="Times New Roman" w:hAnsi="Trebuchet MS" w:cs="Times New Roman"/>
                <w:color w:val="000000" w:themeColor="text1"/>
                <w:szCs w:val="24"/>
                <w:lang w:val="it-CH"/>
              </w:rPr>
            </w:pPr>
            <w:r>
              <w:rPr>
                <w:rFonts w:ascii="Trebuchet MS" w:eastAsia="Times New Roman" w:hAnsi="Trebuchet MS" w:cs="Times New Roman"/>
                <w:color w:val="000000" w:themeColor="text1"/>
                <w:szCs w:val="24"/>
                <w:lang w:val="it-CH"/>
              </w:rPr>
              <w:t xml:space="preserve">In momentul de fata in fisa masurii M4/6A , valoarea sprijinului nerambursabil poate fi cuprinsa intre 5.000 si 116.307 euro. Aceasta valoare a fost stabilita la momentul unei moldificari de SDL anterioare deoarece pe masura M4/6A suma ramasa disponibila era 116.307 euro. </w:t>
            </w:r>
          </w:p>
          <w:p w:rsidR="005242E7" w:rsidRDefault="003C2A95" w:rsidP="003C2A95">
            <w:pPr>
              <w:spacing w:after="0" w:line="240" w:lineRule="auto"/>
              <w:jc w:val="both"/>
              <w:rPr>
                <w:rFonts w:ascii="Trebuchet MS" w:eastAsia="Times New Roman" w:hAnsi="Trebuchet MS" w:cs="Times New Roman"/>
                <w:color w:val="000000" w:themeColor="text1"/>
                <w:szCs w:val="24"/>
                <w:lang w:val="it-CH"/>
              </w:rPr>
            </w:pPr>
            <w:r>
              <w:rPr>
                <w:rFonts w:ascii="Trebuchet MS" w:eastAsia="Times New Roman" w:hAnsi="Trebuchet MS" w:cs="Times New Roman"/>
                <w:color w:val="000000" w:themeColor="text1"/>
                <w:szCs w:val="24"/>
                <w:lang w:val="it-CH"/>
              </w:rPr>
              <w:t>Pe masura s-au facut realocari financiare ce au survenit in urma epuizarii fondurilor prin depunerea de proiecte si a interesului aratat de catre  potentiali beneficiari in depunerea de proiecte pe aceasta masura, insa cu mentiunea ca valoarea maxima a sprijinului este insuficienta pentru cheltuielile ce survin in implementarea proiectelor. Astfel , prin</w:t>
            </w:r>
            <w:r w:rsidR="00545357">
              <w:rPr>
                <w:rFonts w:ascii="Trebuchet MS" w:eastAsia="Times New Roman" w:hAnsi="Trebuchet MS" w:cs="Times New Roman"/>
                <w:color w:val="000000" w:themeColor="text1"/>
                <w:szCs w:val="24"/>
                <w:lang w:val="it-CH"/>
              </w:rPr>
              <w:t xml:space="preserve"> prezenta modificare se doreste modificarea sumei maxime prin corelarea acesteia cu </w:t>
            </w:r>
            <w:r>
              <w:rPr>
                <w:rFonts w:ascii="Trebuchet MS" w:eastAsia="Times New Roman" w:hAnsi="Trebuchet MS" w:cs="Times New Roman"/>
                <w:color w:val="000000" w:themeColor="text1"/>
                <w:szCs w:val="24"/>
                <w:lang w:val="it-CH"/>
              </w:rPr>
              <w:t xml:space="preserve">suma disponibila pe masura M4/6A dar si cu respectarea ghidului solicitantului care mentioneaza ca suma maxima neramburabila sa nu depaseasca 200.000 euro. </w:t>
            </w:r>
            <w:r w:rsidR="00545357">
              <w:rPr>
                <w:rFonts w:ascii="Trebuchet MS" w:eastAsia="Times New Roman" w:hAnsi="Trebuchet MS" w:cs="Times New Roman"/>
                <w:color w:val="000000" w:themeColor="text1"/>
                <w:szCs w:val="24"/>
                <w:lang w:val="it-CH"/>
              </w:rPr>
              <w:t xml:space="preserve"> </w:t>
            </w:r>
            <w:r>
              <w:rPr>
                <w:rFonts w:ascii="Trebuchet MS" w:eastAsia="Times New Roman" w:hAnsi="Trebuchet MS" w:cs="Times New Roman"/>
                <w:color w:val="000000" w:themeColor="text1"/>
                <w:szCs w:val="24"/>
                <w:lang w:val="it-CH"/>
              </w:rPr>
              <w:t>A</w:t>
            </w:r>
            <w:r w:rsidR="005242E7">
              <w:rPr>
                <w:rFonts w:ascii="Trebuchet MS" w:eastAsia="Times New Roman" w:hAnsi="Trebuchet MS" w:cs="Times New Roman"/>
                <w:color w:val="000000" w:themeColor="text1"/>
                <w:szCs w:val="24"/>
                <w:lang w:val="it-CH"/>
              </w:rPr>
              <w:t>stfel</w:t>
            </w:r>
            <w:r>
              <w:rPr>
                <w:rFonts w:ascii="Trebuchet MS" w:eastAsia="Times New Roman" w:hAnsi="Trebuchet MS" w:cs="Times New Roman"/>
                <w:color w:val="000000" w:themeColor="text1"/>
                <w:szCs w:val="24"/>
                <w:lang w:val="it-CH"/>
              </w:rPr>
              <w:t xml:space="preserve"> valoarea sprijinului nerambursabil va fi </w:t>
            </w:r>
            <w:r w:rsidR="005242E7">
              <w:rPr>
                <w:rFonts w:ascii="Trebuchet MS" w:eastAsia="Times New Roman" w:hAnsi="Trebuchet MS" w:cs="Times New Roman"/>
                <w:color w:val="000000" w:themeColor="text1"/>
                <w:szCs w:val="24"/>
                <w:lang w:val="it-CH"/>
              </w:rPr>
              <w:t xml:space="preserve">cuprins intre 5.000 si 200.000 euro. </w:t>
            </w:r>
          </w:p>
          <w:p w:rsidR="005242E7" w:rsidRDefault="005242E7" w:rsidP="003C2A95">
            <w:pPr>
              <w:spacing w:after="0" w:line="240" w:lineRule="auto"/>
              <w:jc w:val="both"/>
              <w:rPr>
                <w:rFonts w:ascii="Trebuchet MS" w:eastAsia="Times New Roman" w:hAnsi="Trebuchet MS" w:cs="Times New Roman"/>
                <w:color w:val="000000" w:themeColor="text1"/>
                <w:szCs w:val="24"/>
                <w:lang w:val="it-CH"/>
              </w:rPr>
            </w:pPr>
          </w:p>
          <w:p w:rsidR="00545357" w:rsidRPr="009853A5" w:rsidRDefault="005242E7" w:rsidP="005242E7">
            <w:pPr>
              <w:spacing w:after="0" w:line="240" w:lineRule="auto"/>
              <w:jc w:val="both"/>
              <w:rPr>
                <w:rFonts w:ascii="Trebuchet MS" w:eastAsia="Times New Roman" w:hAnsi="Trebuchet MS" w:cs="Times New Roman"/>
                <w:color w:val="000000" w:themeColor="text1"/>
                <w:szCs w:val="24"/>
                <w:lang w:val="it-CH"/>
              </w:rPr>
            </w:pPr>
            <w:r>
              <w:rPr>
                <w:rFonts w:ascii="Trebuchet MS" w:eastAsia="Times New Roman" w:hAnsi="Trebuchet MS" w:cs="Times New Roman"/>
                <w:color w:val="000000" w:themeColor="text1"/>
                <w:szCs w:val="24"/>
                <w:lang w:val="it-CH"/>
              </w:rPr>
              <w:t>Aceasta modificare a survenit in urma implementarii SDL si este in raport cu caracteristicile teritoriului acoperit de SDL.</w:t>
            </w: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b) </w:t>
      </w:r>
      <w:r w:rsidR="00EC20BE" w:rsidRPr="004B4C89">
        <w:rPr>
          <w:rFonts w:ascii="Trebuchet MS" w:eastAsia="Times New Roman" w:hAnsi="Trebuchet MS" w:cs="Times New Roman"/>
          <w:noProof/>
          <w:szCs w:val="24"/>
          <w:u w:val="single"/>
          <w:lang w:val="fr-BE"/>
        </w:rPr>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4B4C89" w:rsidRPr="004B4C89" w:rsidTr="00616009">
        <w:tc>
          <w:tcPr>
            <w:tcW w:w="5000" w:type="pct"/>
            <w:shd w:val="clear" w:color="auto" w:fill="auto"/>
          </w:tcPr>
          <w:p w:rsidR="005242E7" w:rsidRPr="007F3959" w:rsidRDefault="005242E7" w:rsidP="005242E7">
            <w:pPr>
              <w:pStyle w:val="Default"/>
              <w:spacing w:line="276" w:lineRule="auto"/>
              <w:jc w:val="center"/>
              <w:rPr>
                <w:sz w:val="22"/>
                <w:szCs w:val="22"/>
              </w:rPr>
            </w:pPr>
            <w:r w:rsidRPr="007F3959">
              <w:rPr>
                <w:b/>
                <w:bCs/>
                <w:sz w:val="22"/>
                <w:szCs w:val="22"/>
              </w:rPr>
              <w:t xml:space="preserve">CAPITOLUL V: Prezentarea măsurilor </w:t>
            </w:r>
          </w:p>
          <w:p w:rsidR="005242E7" w:rsidRPr="007F3959" w:rsidRDefault="005242E7" w:rsidP="005242E7">
            <w:pPr>
              <w:pStyle w:val="Default"/>
              <w:spacing w:line="276" w:lineRule="auto"/>
              <w:rPr>
                <w:sz w:val="22"/>
                <w:szCs w:val="22"/>
              </w:rPr>
            </w:pPr>
          </w:p>
          <w:p w:rsidR="005242E7" w:rsidRPr="007F3959" w:rsidRDefault="005242E7" w:rsidP="005242E7">
            <w:pPr>
              <w:pStyle w:val="Default"/>
              <w:spacing w:line="276" w:lineRule="auto"/>
              <w:jc w:val="center"/>
              <w:rPr>
                <w:sz w:val="22"/>
                <w:szCs w:val="22"/>
              </w:rPr>
            </w:pPr>
            <w:r w:rsidRPr="007F3959">
              <w:rPr>
                <w:b/>
                <w:bCs/>
                <w:sz w:val="22"/>
                <w:szCs w:val="22"/>
              </w:rPr>
              <w:t>FIȘA MĂSURII</w:t>
            </w:r>
          </w:p>
          <w:p w:rsidR="005242E7" w:rsidRPr="007F3959" w:rsidRDefault="005242E7" w:rsidP="005242E7">
            <w:pPr>
              <w:pStyle w:val="Default"/>
              <w:spacing w:line="276" w:lineRule="auto"/>
              <w:rPr>
                <w:b/>
                <w:bCs/>
                <w:sz w:val="22"/>
                <w:szCs w:val="22"/>
              </w:rPr>
            </w:pPr>
          </w:p>
          <w:p w:rsidR="005242E7" w:rsidRPr="007F3959" w:rsidRDefault="005242E7" w:rsidP="005242E7">
            <w:pPr>
              <w:pStyle w:val="Default"/>
              <w:spacing w:line="276" w:lineRule="auto"/>
              <w:rPr>
                <w:b/>
                <w:bCs/>
                <w:sz w:val="22"/>
                <w:szCs w:val="22"/>
              </w:rPr>
            </w:pPr>
            <w:r w:rsidRPr="007F3959">
              <w:rPr>
                <w:b/>
                <w:bCs/>
                <w:sz w:val="22"/>
                <w:szCs w:val="22"/>
              </w:rPr>
              <w:t>Denumirea măsurii : Investiții în afaceri non-agricole</w:t>
            </w:r>
          </w:p>
          <w:p w:rsidR="005242E7" w:rsidRPr="007F3959" w:rsidRDefault="005242E7" w:rsidP="005242E7">
            <w:pPr>
              <w:pStyle w:val="Default"/>
              <w:spacing w:line="276" w:lineRule="auto"/>
              <w:rPr>
                <w:b/>
                <w:bCs/>
                <w:sz w:val="22"/>
                <w:szCs w:val="22"/>
              </w:rPr>
            </w:pPr>
            <w:r w:rsidRPr="007F3959">
              <w:rPr>
                <w:b/>
                <w:bCs/>
                <w:sz w:val="22"/>
                <w:szCs w:val="22"/>
              </w:rPr>
              <w:lastRenderedPageBreak/>
              <w:t>CODUL Măsurii – M 4/ 6A</w:t>
            </w:r>
          </w:p>
          <w:p w:rsidR="005242E7" w:rsidRDefault="005242E7" w:rsidP="005242E7">
            <w:pPr>
              <w:pStyle w:val="Default"/>
              <w:spacing w:line="276" w:lineRule="auto"/>
              <w:rPr>
                <w:b/>
                <w:bCs/>
                <w:sz w:val="22"/>
                <w:szCs w:val="22"/>
              </w:rPr>
            </w:pPr>
            <w:r w:rsidRPr="007F3959">
              <w:rPr>
                <w:b/>
                <w:bCs/>
                <w:sz w:val="22"/>
                <w:szCs w:val="22"/>
              </w:rPr>
              <w:t>Tipul măsurii: INVESTIȚII</w:t>
            </w:r>
          </w:p>
          <w:p w:rsidR="00A31C17" w:rsidRDefault="00A31C17" w:rsidP="00A31C17">
            <w:pPr>
              <w:spacing w:after="240" w:line="240" w:lineRule="auto"/>
              <w:contextualSpacing/>
              <w:rPr>
                <w:rFonts w:ascii="Trebuchet MS" w:eastAsia="Times New Roman" w:hAnsi="Trebuchet MS" w:cs="Times New Roman"/>
                <w:noProof/>
                <w:szCs w:val="24"/>
              </w:rPr>
            </w:pPr>
          </w:p>
          <w:p w:rsidR="005242E7" w:rsidRPr="007F3959" w:rsidRDefault="005242E7" w:rsidP="005242E7">
            <w:pPr>
              <w:pStyle w:val="Default"/>
              <w:shd w:val="clear" w:color="auto" w:fill="D9D9D9" w:themeFill="background1" w:themeFillShade="D9"/>
              <w:spacing w:line="276" w:lineRule="auto"/>
              <w:rPr>
                <w:sz w:val="22"/>
                <w:szCs w:val="22"/>
              </w:rPr>
            </w:pPr>
            <w:r w:rsidRPr="007F3959">
              <w:rPr>
                <w:b/>
                <w:bCs/>
                <w:sz w:val="22"/>
                <w:szCs w:val="22"/>
              </w:rPr>
              <w:t xml:space="preserve">9. Sume (aplicabile) și rata sprijinului </w:t>
            </w:r>
          </w:p>
          <w:p w:rsidR="005242E7" w:rsidRPr="005242E7" w:rsidRDefault="005242E7" w:rsidP="005242E7">
            <w:pPr>
              <w:spacing w:after="240" w:line="240" w:lineRule="auto"/>
              <w:contextualSpacing/>
              <w:rPr>
                <w:rFonts w:ascii="Trebuchet MS" w:eastAsia="Times New Roman" w:hAnsi="Trebuchet MS" w:cs="Times New Roman"/>
                <w:noProof/>
                <w:szCs w:val="24"/>
              </w:rPr>
            </w:pPr>
            <w:r w:rsidRPr="005242E7">
              <w:rPr>
                <w:rFonts w:ascii="Trebuchet MS" w:hAnsi="Trebuchet MS"/>
              </w:rPr>
              <w:t xml:space="preserve">Proiectele din cadrul acestei măsuri sunt din categoria operațiunilor generatoare de venit. Beneficiarii sprijinului sunt agenți economici care necesită sprijin pentru dezvoltare și care pot crea și menține noi locuri de muncă.  Intensitatea sprijinului va fi de 90% pentru cheltuielile eligibile din proiect. Valoarea sprijinului nerambursabil poate fi cuprinsă între 5.000 și  </w:t>
            </w:r>
            <w:del w:id="33" w:author="Ioana" w:date="2022-03-28T14:57:00Z">
              <w:r w:rsidR="001F53DD" w:rsidDel="001F53DD">
                <w:rPr>
                  <w:rFonts w:ascii="Trebuchet MS" w:hAnsi="Trebuchet MS"/>
                </w:rPr>
                <w:delText>116.307</w:delText>
              </w:r>
              <w:r w:rsidR="00205866" w:rsidDel="001F53DD">
                <w:rPr>
                  <w:rFonts w:ascii="Trebuchet MS" w:hAnsi="Trebuchet MS"/>
                </w:rPr>
                <w:delText xml:space="preserve"> </w:delText>
              </w:r>
            </w:del>
            <w:ins w:id="34" w:author="Ioana" w:date="2022-03-28T14:57:00Z">
              <w:r w:rsidR="001F53DD">
                <w:rPr>
                  <w:rFonts w:ascii="Trebuchet MS" w:hAnsi="Trebuchet MS"/>
                </w:rPr>
                <w:t xml:space="preserve"> 200.000 </w:t>
              </w:r>
            </w:ins>
            <w:r w:rsidRPr="005242E7">
              <w:rPr>
                <w:rFonts w:ascii="Trebuchet MS" w:hAnsi="Trebuchet MS"/>
              </w:rPr>
              <w:t>euro</w:t>
            </w:r>
          </w:p>
          <w:p w:rsidR="00A31C17" w:rsidRPr="00A31C17" w:rsidRDefault="00A31C17" w:rsidP="00A31C17">
            <w:pPr>
              <w:spacing w:after="0" w:line="259" w:lineRule="auto"/>
              <w:jc w:val="both"/>
              <w:rPr>
                <w:rFonts w:ascii="Trebuchet MS" w:eastAsia="Times New Roman" w:hAnsi="Trebuchet MS" w:cs="Times New Roman"/>
                <w:noProof/>
                <w:color w:val="FF0000"/>
                <w:szCs w:val="24"/>
                <w:lang w:val="en-US"/>
              </w:rPr>
            </w:pP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lastRenderedPageBreak/>
        <w:t xml:space="preserve">c) </w:t>
      </w:r>
      <w:r w:rsidR="00EC20BE" w:rsidRPr="004B4C89">
        <w:rPr>
          <w:rFonts w:ascii="Trebuchet MS" w:eastAsia="Times New Roman" w:hAnsi="Trebuchet MS" w:cs="Times New Roman"/>
          <w:noProof/>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4B4C89" w:rsidRPr="004B4C89" w:rsidTr="00616009">
        <w:tc>
          <w:tcPr>
            <w:tcW w:w="0" w:type="auto"/>
            <w:shd w:val="clear" w:color="auto" w:fill="auto"/>
          </w:tcPr>
          <w:p w:rsidR="00EC20BE" w:rsidRPr="005242E7" w:rsidRDefault="005242E7" w:rsidP="00BE5774">
            <w:p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Oportunitatea acestei adaugiri este determinata de posibilitatea Modificarii Strategiei de Dezvoltare Locala </w:t>
            </w:r>
            <w:r w:rsidR="00CF05BC">
              <w:rPr>
                <w:rFonts w:ascii="Trebuchet MS" w:eastAsia="Times New Roman" w:hAnsi="Trebuchet MS" w:cs="Times New Roman"/>
                <w:color w:val="000000" w:themeColor="text1"/>
                <w:szCs w:val="24"/>
              </w:rPr>
              <w:t xml:space="preserve">, prin care Asociatia Grup de Actiune Locala Constanta Sud doreste sa aiba o rata de absorbtie cat mai aproape de 100%.Prin prezenta moldificare se va facilita acest aspect. </w:t>
            </w: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en-US"/>
        </w:rPr>
      </w:pPr>
      <w:r w:rsidRPr="004B4C89">
        <w:rPr>
          <w:rFonts w:ascii="Trebuchet MS" w:eastAsia="Times New Roman" w:hAnsi="Trebuchet MS" w:cs="Times New Roman"/>
          <w:noProof/>
          <w:szCs w:val="24"/>
          <w:u w:val="single"/>
          <w:lang w:val="en-US"/>
        </w:rPr>
        <w:t xml:space="preserve">d) </w:t>
      </w:r>
      <w:r w:rsidR="00EC20BE" w:rsidRPr="004B4C89">
        <w:rPr>
          <w:rFonts w:ascii="Trebuchet MS" w:eastAsia="Times New Roman" w:hAnsi="Trebuchet MS" w:cs="Times New Roman"/>
          <w:noProof/>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4B4C89" w:rsidRPr="004B4C89" w:rsidTr="00616009">
        <w:trPr>
          <w:trHeight w:val="378"/>
        </w:trPr>
        <w:tc>
          <w:tcPr>
            <w:tcW w:w="0" w:type="auto"/>
            <w:shd w:val="clear" w:color="auto" w:fill="auto"/>
          </w:tcPr>
          <w:p w:rsidR="00EC20BE" w:rsidRPr="00BE5774" w:rsidRDefault="00CF05BC" w:rsidP="00616009">
            <w:pPr>
              <w:spacing w:after="0"/>
              <w:jc w:val="both"/>
              <w:rPr>
                <w:rFonts w:ascii="Trebuchet MS" w:eastAsia="Calibri" w:hAnsi="Trebuchet MS" w:cs="Times New Roman"/>
                <w:szCs w:val="24"/>
              </w:rPr>
            </w:pPr>
            <w:r>
              <w:rPr>
                <w:rFonts w:ascii="Trebuchet MS" w:eastAsia="Calibri" w:hAnsi="Trebuchet MS" w:cs="Times New Roman"/>
                <w:szCs w:val="24"/>
              </w:rPr>
              <w:t>Impactul modificarii asupra indicatorilor din SDL este unul pozitiv, deoarece aceasta modificare va asigura mentinerea punctajului obtinut de Asociatia Grup de Actiune Locala Constanta Sud la selectia SDL si va ajuta la o rata de absorbtie cat mai aproape de 100%.</w:t>
            </w:r>
          </w:p>
        </w:tc>
      </w:tr>
    </w:tbl>
    <w:p w:rsidR="00EF7E00" w:rsidRPr="004B4C89" w:rsidRDefault="00EF7E00" w:rsidP="0002592B">
      <w:pPr>
        <w:rPr>
          <w:color w:val="FF0000"/>
        </w:rPr>
      </w:pPr>
    </w:p>
    <w:sectPr w:rsidR="00EF7E00" w:rsidRPr="004B4C89" w:rsidSect="00F078A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DA4" w:rsidRDefault="00AC5DA4" w:rsidP="00EC20BE">
      <w:pPr>
        <w:spacing w:after="0" w:line="240" w:lineRule="auto"/>
      </w:pPr>
      <w:r>
        <w:separator/>
      </w:r>
    </w:p>
  </w:endnote>
  <w:endnote w:type="continuationSeparator" w:id="0">
    <w:p w:rsidR="00AC5DA4" w:rsidRDefault="00AC5DA4" w:rsidP="00EC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761635"/>
      <w:docPartObj>
        <w:docPartGallery w:val="Page Numbers (Bottom of Page)"/>
        <w:docPartUnique/>
      </w:docPartObj>
    </w:sdtPr>
    <w:sdtEndPr>
      <w:rPr>
        <w:noProof/>
      </w:rPr>
    </w:sdtEndPr>
    <w:sdtContent>
      <w:p w:rsidR="00BE5774" w:rsidRDefault="00BE5774">
        <w:pPr>
          <w:pStyle w:val="Footer"/>
          <w:jc w:val="center"/>
        </w:pPr>
        <w:r>
          <w:fldChar w:fldCharType="begin"/>
        </w:r>
        <w:r>
          <w:instrText xml:space="preserve"> PAGE   \* MERGEFORMAT </w:instrText>
        </w:r>
        <w:r>
          <w:fldChar w:fldCharType="separate"/>
        </w:r>
        <w:r w:rsidR="00CA6716">
          <w:rPr>
            <w:noProof/>
          </w:rPr>
          <w:t>1</w:t>
        </w:r>
        <w:r>
          <w:rPr>
            <w:noProof/>
          </w:rPr>
          <w:fldChar w:fldCharType="end"/>
        </w:r>
      </w:p>
    </w:sdtContent>
  </w:sdt>
  <w:p w:rsidR="00BE5774" w:rsidRDefault="00BE57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DA4" w:rsidRDefault="00AC5DA4" w:rsidP="00EC20BE">
      <w:pPr>
        <w:spacing w:after="0" w:line="240" w:lineRule="auto"/>
      </w:pPr>
      <w:r>
        <w:separator/>
      </w:r>
    </w:p>
  </w:footnote>
  <w:footnote w:type="continuationSeparator" w:id="0">
    <w:p w:rsidR="00AC5DA4" w:rsidRDefault="00AC5DA4" w:rsidP="00EC20BE">
      <w:pPr>
        <w:spacing w:after="0" w:line="240" w:lineRule="auto"/>
      </w:pPr>
      <w:r>
        <w:continuationSeparator/>
      </w:r>
    </w:p>
  </w:footnote>
  <w:footnote w:id="1">
    <w:p w:rsidR="00EC20BE" w:rsidRDefault="00EC20BE" w:rsidP="00EC20BE">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EC20BE" w:rsidRDefault="00EC20BE" w:rsidP="00EC20BE">
      <w:pPr>
        <w:pStyle w:val="FootnoteText"/>
      </w:pPr>
      <w:r>
        <w:rPr>
          <w:rStyle w:val="FootnoteReference"/>
        </w:rPr>
        <w:footnoteRef/>
      </w:r>
      <w:r>
        <w:t xml:space="preserve"> numărul modificării solicitate în anul curent.</w:t>
      </w:r>
    </w:p>
  </w:footnote>
  <w:footnote w:id="3">
    <w:p w:rsidR="00EC20BE" w:rsidRDefault="00EC20BE" w:rsidP="00EC20BE">
      <w:pPr>
        <w:pStyle w:val="FootnoteText"/>
      </w:pPr>
      <w:r>
        <w:rPr>
          <w:rStyle w:val="FootnoteReference"/>
        </w:rPr>
        <w:footnoteRef/>
      </w:r>
      <w:r>
        <w:t xml:space="preserve"> fiecare modificare va fi completată conform punctelor a,b,c,d.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A7C95"/>
    <w:multiLevelType w:val="hybridMultilevel"/>
    <w:tmpl w:val="5908E8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FF549F4"/>
    <w:multiLevelType w:val="hybridMultilevel"/>
    <w:tmpl w:val="DA0ECDE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26DB6"/>
    <w:multiLevelType w:val="hybridMultilevel"/>
    <w:tmpl w:val="5516845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B3C0F"/>
    <w:multiLevelType w:val="hybridMultilevel"/>
    <w:tmpl w:val="8A7082EE"/>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76F5C74"/>
    <w:multiLevelType w:val="hybridMultilevel"/>
    <w:tmpl w:val="0B1C9F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AF6FE8"/>
    <w:multiLevelType w:val="hybridMultilevel"/>
    <w:tmpl w:val="7C3A6024"/>
    <w:lvl w:ilvl="0" w:tplc="49D033F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60640A"/>
    <w:multiLevelType w:val="hybridMultilevel"/>
    <w:tmpl w:val="8B62D56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E771815"/>
    <w:multiLevelType w:val="hybridMultilevel"/>
    <w:tmpl w:val="265A9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83770"/>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D5283E"/>
    <w:multiLevelType w:val="hybridMultilevel"/>
    <w:tmpl w:val="31F291B4"/>
    <w:lvl w:ilvl="0" w:tplc="14B4B366">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A831636"/>
    <w:multiLevelType w:val="hybridMultilevel"/>
    <w:tmpl w:val="CBEC94B2"/>
    <w:lvl w:ilvl="0" w:tplc="8E6C6F72">
      <w:start w:val="1"/>
      <w:numFmt w:val="upperRoman"/>
      <w:lvlText w:val="%1."/>
      <w:lvlJc w:val="left"/>
      <w:pPr>
        <w:ind w:left="1080" w:hanging="720"/>
      </w:pPr>
      <w:rPr>
        <w:rFonts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157374"/>
    <w:multiLevelType w:val="hybridMultilevel"/>
    <w:tmpl w:val="E03AB6E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657676D"/>
    <w:multiLevelType w:val="hybridMultilevel"/>
    <w:tmpl w:val="024458B0"/>
    <w:lvl w:ilvl="0" w:tplc="1BE6C5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583EEB"/>
    <w:multiLevelType w:val="hybridMultilevel"/>
    <w:tmpl w:val="85E2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E64B5"/>
    <w:multiLevelType w:val="hybridMultilevel"/>
    <w:tmpl w:val="699CD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2"/>
  </w:num>
  <w:num w:numId="4">
    <w:abstractNumId w:val="3"/>
  </w:num>
  <w:num w:numId="5">
    <w:abstractNumId w:val="14"/>
  </w:num>
  <w:num w:numId="6">
    <w:abstractNumId w:val="11"/>
  </w:num>
  <w:num w:numId="7">
    <w:abstractNumId w:val="0"/>
  </w:num>
  <w:num w:numId="8">
    <w:abstractNumId w:val="16"/>
  </w:num>
  <w:num w:numId="9">
    <w:abstractNumId w:val="9"/>
  </w:num>
  <w:num w:numId="10">
    <w:abstractNumId w:val="17"/>
  </w:num>
  <w:num w:numId="11">
    <w:abstractNumId w:val="5"/>
  </w:num>
  <w:num w:numId="12">
    <w:abstractNumId w:val="2"/>
  </w:num>
  <w:num w:numId="13">
    <w:abstractNumId w:val="8"/>
  </w:num>
  <w:num w:numId="14">
    <w:abstractNumId w:val="4"/>
  </w:num>
  <w:num w:numId="15">
    <w:abstractNumId w:val="15"/>
  </w:num>
  <w:num w:numId="16">
    <w:abstractNumId w:val="13"/>
  </w:num>
  <w:num w:numId="17">
    <w:abstractNumId w:val="6"/>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w15:presenceInfo w15:providerId="None" w15:userId="Io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0BE"/>
    <w:rsid w:val="00003831"/>
    <w:rsid w:val="00005B91"/>
    <w:rsid w:val="0002592B"/>
    <w:rsid w:val="000605A2"/>
    <w:rsid w:val="0006688A"/>
    <w:rsid w:val="000C3FBF"/>
    <w:rsid w:val="0015523E"/>
    <w:rsid w:val="00167EAF"/>
    <w:rsid w:val="00192C75"/>
    <w:rsid w:val="001A0EDA"/>
    <w:rsid w:val="001F53DD"/>
    <w:rsid w:val="00205866"/>
    <w:rsid w:val="00257A07"/>
    <w:rsid w:val="00301480"/>
    <w:rsid w:val="00311A89"/>
    <w:rsid w:val="003257DB"/>
    <w:rsid w:val="003626C2"/>
    <w:rsid w:val="003A1CDF"/>
    <w:rsid w:val="003C2A95"/>
    <w:rsid w:val="003F0CFD"/>
    <w:rsid w:val="00421B9E"/>
    <w:rsid w:val="004A56C6"/>
    <w:rsid w:val="004B0F3B"/>
    <w:rsid w:val="004B4C89"/>
    <w:rsid w:val="00503CD2"/>
    <w:rsid w:val="005242E7"/>
    <w:rsid w:val="00545357"/>
    <w:rsid w:val="00587212"/>
    <w:rsid w:val="005916EF"/>
    <w:rsid w:val="00592604"/>
    <w:rsid w:val="006359C3"/>
    <w:rsid w:val="006F222A"/>
    <w:rsid w:val="00710786"/>
    <w:rsid w:val="00736F76"/>
    <w:rsid w:val="00787128"/>
    <w:rsid w:val="007C2BA8"/>
    <w:rsid w:val="007C356D"/>
    <w:rsid w:val="0087125F"/>
    <w:rsid w:val="008C5AF8"/>
    <w:rsid w:val="008E3ECF"/>
    <w:rsid w:val="008F6B26"/>
    <w:rsid w:val="0095403E"/>
    <w:rsid w:val="009853A5"/>
    <w:rsid w:val="009F2933"/>
    <w:rsid w:val="00A167DD"/>
    <w:rsid w:val="00A223CA"/>
    <w:rsid w:val="00A31C17"/>
    <w:rsid w:val="00A554F2"/>
    <w:rsid w:val="00AC5DA4"/>
    <w:rsid w:val="00AE0574"/>
    <w:rsid w:val="00AE7CB4"/>
    <w:rsid w:val="00B327B7"/>
    <w:rsid w:val="00B43FE0"/>
    <w:rsid w:val="00B96C2B"/>
    <w:rsid w:val="00BE5774"/>
    <w:rsid w:val="00C233E7"/>
    <w:rsid w:val="00C26035"/>
    <w:rsid w:val="00C871B5"/>
    <w:rsid w:val="00CA6716"/>
    <w:rsid w:val="00CA7A0D"/>
    <w:rsid w:val="00CF05BC"/>
    <w:rsid w:val="00D01554"/>
    <w:rsid w:val="00D52673"/>
    <w:rsid w:val="00D819DC"/>
    <w:rsid w:val="00E77095"/>
    <w:rsid w:val="00EC20BE"/>
    <w:rsid w:val="00EE5272"/>
    <w:rsid w:val="00EF2E40"/>
    <w:rsid w:val="00EF7E00"/>
    <w:rsid w:val="00F078AB"/>
    <w:rsid w:val="00FE6F3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8EF87-5EF0-407E-A515-37883B3E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E00"/>
    <w:rPr>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20BE"/>
    <w:pPr>
      <w:spacing w:after="0" w:line="240" w:lineRule="auto"/>
    </w:pPr>
    <w:rPr>
      <w:lang w:val="ro-RO"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C20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20BE"/>
    <w:rPr>
      <w:sz w:val="20"/>
      <w:szCs w:val="20"/>
      <w:lang w:val="ro-RO" w:bidi="ar-SA"/>
    </w:rPr>
  </w:style>
  <w:style w:type="character" w:styleId="FootnoteReference">
    <w:name w:val="footnote reference"/>
    <w:basedOn w:val="DefaultParagraphFont"/>
    <w:uiPriority w:val="99"/>
    <w:semiHidden/>
    <w:unhideWhenUsed/>
    <w:rsid w:val="00EC20BE"/>
    <w:rPr>
      <w:vertAlign w:val="superscript"/>
    </w:rPr>
  </w:style>
  <w:style w:type="paragraph" w:styleId="ListParagraph">
    <w:name w:val="List Paragraph"/>
    <w:aliases w:val="Bullet,List Paragraph1"/>
    <w:basedOn w:val="Normal"/>
    <w:uiPriority w:val="34"/>
    <w:qFormat/>
    <w:rsid w:val="00EC20BE"/>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E5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74"/>
    <w:rPr>
      <w:lang w:val="ro-RO" w:bidi="ar-SA"/>
    </w:rPr>
  </w:style>
  <w:style w:type="paragraph" w:styleId="Footer">
    <w:name w:val="footer"/>
    <w:basedOn w:val="Normal"/>
    <w:link w:val="FooterChar"/>
    <w:uiPriority w:val="99"/>
    <w:unhideWhenUsed/>
    <w:rsid w:val="00BE5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74"/>
    <w:rPr>
      <w:lang w:val="ro-RO" w:bidi="ar-SA"/>
    </w:rPr>
  </w:style>
  <w:style w:type="paragraph" w:customStyle="1" w:styleId="Default">
    <w:name w:val="Default"/>
    <w:rsid w:val="00421B9E"/>
    <w:pPr>
      <w:autoSpaceDE w:val="0"/>
      <w:autoSpaceDN w:val="0"/>
      <w:adjustRightInd w:val="0"/>
      <w:spacing w:after="0" w:line="240" w:lineRule="auto"/>
    </w:pPr>
    <w:rPr>
      <w:rFonts w:ascii="Trebuchet MS" w:hAnsi="Trebuchet MS" w:cs="Trebuchet MS"/>
      <w:color w:val="000000"/>
      <w:sz w:val="24"/>
      <w:szCs w:val="24"/>
      <w:lang w:bidi="ar-SA"/>
    </w:rPr>
  </w:style>
  <w:style w:type="paragraph" w:styleId="BalloonText">
    <w:name w:val="Balloon Text"/>
    <w:basedOn w:val="Normal"/>
    <w:link w:val="BalloonTextChar"/>
    <w:uiPriority w:val="99"/>
    <w:semiHidden/>
    <w:unhideWhenUsed/>
    <w:rsid w:val="00635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9C3"/>
    <w:rPr>
      <w:rFonts w:ascii="Segoe UI" w:hAnsi="Segoe UI" w:cs="Segoe UI"/>
      <w:sz w:val="18"/>
      <w:szCs w:val="18"/>
      <w:lang w:val="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417881">
      <w:bodyDiv w:val="1"/>
      <w:marLeft w:val="0"/>
      <w:marRight w:val="0"/>
      <w:marTop w:val="0"/>
      <w:marBottom w:val="0"/>
      <w:divBdr>
        <w:top w:val="none" w:sz="0" w:space="0" w:color="auto"/>
        <w:left w:val="none" w:sz="0" w:space="0" w:color="auto"/>
        <w:bottom w:val="none" w:sz="0" w:space="0" w:color="auto"/>
        <w:right w:val="none" w:sz="0" w:space="0" w:color="auto"/>
      </w:divBdr>
    </w:div>
    <w:div w:id="62057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Ioana</cp:lastModifiedBy>
  <cp:revision>3</cp:revision>
  <dcterms:created xsi:type="dcterms:W3CDTF">2022-04-28T11:36:00Z</dcterms:created>
  <dcterms:modified xsi:type="dcterms:W3CDTF">2022-04-28T11:36:00Z</dcterms:modified>
</cp:coreProperties>
</file>